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2E3C0EAB" w:rsidR="00EA2E89" w:rsidRPr="00561C86" w:rsidRDefault="00C3251D"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January</w:t>
      </w:r>
      <w:r w:rsidR="00AD42EB">
        <w:rPr>
          <w:rFonts w:asciiTheme="minorHAnsi" w:hAnsiTheme="minorHAnsi" w:cs="Arial"/>
          <w:color w:val="7F7F7F" w:themeColor="text1" w:themeTint="80"/>
          <w:sz w:val="44"/>
          <w:szCs w:val="44"/>
        </w:rPr>
        <w:t xml:space="preserve"> 20</w:t>
      </w:r>
      <w:r>
        <w:rPr>
          <w:rFonts w:asciiTheme="minorHAnsi" w:hAnsiTheme="minorHAnsi" w:cs="Arial"/>
          <w:color w:val="7F7F7F" w:themeColor="text1" w:themeTint="80"/>
          <w:sz w:val="44"/>
          <w:szCs w:val="44"/>
        </w:rPr>
        <w:t>20</w:t>
      </w:r>
    </w:p>
    <w:p w14:paraId="7937450E" w14:textId="77777777" w:rsidR="00914348" w:rsidRDefault="00914348" w:rsidP="00DD55A4">
      <w:pPr>
        <w:autoSpaceDE w:val="0"/>
        <w:autoSpaceDN w:val="0"/>
        <w:adjustRightInd w:val="0"/>
        <w:rPr>
          <w:rFonts w:asciiTheme="minorHAnsi" w:hAnsiTheme="minorHAnsi" w:cs="Arial"/>
          <w:sz w:val="24"/>
          <w:szCs w:val="24"/>
        </w:rPr>
      </w:pPr>
    </w:p>
    <w:p w14:paraId="51A8E25C" w14:textId="4BD59494" w:rsidR="00D04614" w:rsidRDefault="002325DF"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Garrett Duncan and </w:t>
      </w:r>
      <w:r w:rsidR="00E30133">
        <w:rPr>
          <w:rFonts w:asciiTheme="minorHAnsi" w:hAnsiTheme="minorHAnsi" w:cs="Arial"/>
          <w:sz w:val="24"/>
          <w:szCs w:val="24"/>
        </w:rPr>
        <w:t>Pete Warzybok</w:t>
      </w:r>
    </w:p>
    <w:p w14:paraId="5700D28A" w14:textId="5053EA11" w:rsidR="00D04614" w:rsidRDefault="002325DF" w:rsidP="00DD55A4">
      <w:pPr>
        <w:autoSpaceDE w:val="0"/>
        <w:autoSpaceDN w:val="0"/>
        <w:adjustRightInd w:val="0"/>
        <w:rPr>
          <w:rFonts w:asciiTheme="minorHAnsi" w:hAnsiTheme="minorHAnsi" w:cs="Arial"/>
          <w:sz w:val="24"/>
          <w:szCs w:val="24"/>
        </w:rPr>
        <w:sectPr w:rsidR="00D04614"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sidRPr="002325DF">
        <w:rPr>
          <w:rFonts w:asciiTheme="minorHAnsi" w:hAnsiTheme="minorHAnsi" w:cs="Arial"/>
          <w:sz w:val="24"/>
          <w:szCs w:val="24"/>
        </w:rPr>
        <w:t>gduncan@pointblue.org</w:t>
      </w:r>
      <w:r>
        <w:rPr>
          <w:rFonts w:asciiTheme="minorHAnsi" w:hAnsiTheme="minorHAnsi" w:cs="Arial"/>
          <w:sz w:val="24"/>
          <w:szCs w:val="24"/>
        </w:rPr>
        <w:t xml:space="preserve"> and </w:t>
      </w:r>
      <w:r w:rsidR="00E30133">
        <w:rPr>
          <w:rFonts w:asciiTheme="minorHAnsi" w:hAnsiTheme="minorHAnsi" w:cs="Arial"/>
          <w:sz w:val="24"/>
          <w:szCs w:val="24"/>
        </w:rPr>
        <w:t>pwarzybok@pointblue.org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65797F98"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5E6CA429"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 xml:space="preserve">Island </w:t>
      </w:r>
      <w:r w:rsidR="005F5952">
        <w:rPr>
          <w:rFonts w:asciiTheme="minorHAnsi" w:hAnsiTheme="minorHAnsi"/>
          <w:b/>
          <w:color w:val="005A9E"/>
          <w:sz w:val="32"/>
          <w:szCs w:val="32"/>
        </w:rPr>
        <w:t xml:space="preserve">Residents </w:t>
      </w:r>
    </w:p>
    <w:p w14:paraId="0148B7D4" w14:textId="445CAEC2"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144B2B">
        <w:rPr>
          <w:rFonts w:asciiTheme="minorHAnsi" w:hAnsiTheme="minorHAnsi"/>
          <w:sz w:val="24"/>
          <w:szCs w:val="24"/>
        </w:rPr>
        <w:t>Danielle Butts</w:t>
      </w:r>
      <w:r w:rsidR="00F74E81">
        <w:rPr>
          <w:rFonts w:asciiTheme="minorHAnsi" w:hAnsiTheme="minorHAnsi"/>
          <w:sz w:val="24"/>
          <w:szCs w:val="24"/>
        </w:rPr>
        <w:t xml:space="preserve">, </w:t>
      </w:r>
      <w:r w:rsidR="00144B2B">
        <w:rPr>
          <w:rFonts w:asciiTheme="minorHAnsi" w:hAnsiTheme="minorHAnsi"/>
          <w:sz w:val="24"/>
          <w:szCs w:val="24"/>
        </w:rPr>
        <w:t>Abigail Crowder</w:t>
      </w:r>
      <w:r w:rsidR="00914348">
        <w:rPr>
          <w:rFonts w:asciiTheme="minorHAnsi" w:hAnsiTheme="minorHAnsi"/>
          <w:sz w:val="24"/>
          <w:szCs w:val="24"/>
        </w:rPr>
        <w:t>,</w:t>
      </w:r>
      <w:r w:rsidR="00144B2B">
        <w:rPr>
          <w:rFonts w:asciiTheme="minorHAnsi" w:hAnsiTheme="minorHAnsi"/>
          <w:sz w:val="24"/>
          <w:szCs w:val="24"/>
        </w:rPr>
        <w:t xml:space="preserve"> Garrett Duncan, Alix Gibson,</w:t>
      </w:r>
      <w:r w:rsidR="00E30133">
        <w:rPr>
          <w:rFonts w:asciiTheme="minorHAnsi" w:hAnsiTheme="minorHAnsi"/>
          <w:sz w:val="24"/>
          <w:szCs w:val="24"/>
        </w:rPr>
        <w:t xml:space="preserve"> Grace Kuma</w:t>
      </w:r>
      <w:r w:rsidR="009E72CD">
        <w:rPr>
          <w:rFonts w:asciiTheme="minorHAnsi" w:hAnsiTheme="minorHAnsi"/>
          <w:sz w:val="24"/>
          <w:szCs w:val="24"/>
        </w:rPr>
        <w:t>i</w:t>
      </w:r>
      <w:r w:rsidR="00E30133">
        <w:rPr>
          <w:rFonts w:asciiTheme="minorHAnsi" w:hAnsiTheme="minorHAnsi"/>
          <w:sz w:val="24"/>
          <w:szCs w:val="24"/>
        </w:rPr>
        <w:t>shi, Emily Lam,</w:t>
      </w:r>
      <w:r w:rsidR="005D7B75">
        <w:rPr>
          <w:rFonts w:asciiTheme="minorHAnsi" w:hAnsiTheme="minorHAnsi"/>
          <w:sz w:val="24"/>
          <w:szCs w:val="24"/>
        </w:rPr>
        <w:t xml:space="preserve"> </w:t>
      </w:r>
      <w:r w:rsidR="00E30133">
        <w:rPr>
          <w:rFonts w:asciiTheme="minorHAnsi" w:hAnsiTheme="minorHAnsi"/>
          <w:sz w:val="24"/>
          <w:szCs w:val="24"/>
        </w:rPr>
        <w:t>Paul Ruiz-Lopez</w:t>
      </w:r>
      <w:r w:rsidR="00053619">
        <w:rPr>
          <w:rFonts w:asciiTheme="minorHAnsi" w:hAnsiTheme="minorHAnsi"/>
          <w:sz w:val="24"/>
          <w:szCs w:val="24"/>
        </w:rPr>
        <w:t>,</w:t>
      </w:r>
      <w:r w:rsidR="00914348">
        <w:rPr>
          <w:rFonts w:asciiTheme="minorHAnsi" w:hAnsiTheme="minorHAnsi"/>
          <w:sz w:val="24"/>
          <w:szCs w:val="24"/>
        </w:rPr>
        <w:t xml:space="preserve"> </w:t>
      </w:r>
      <w:r w:rsidR="007C1EF4">
        <w:rPr>
          <w:rFonts w:asciiTheme="minorHAnsi" w:hAnsiTheme="minorHAnsi"/>
          <w:sz w:val="24"/>
          <w:szCs w:val="24"/>
        </w:rPr>
        <w:t xml:space="preserve">and </w:t>
      </w:r>
      <w:r w:rsidR="00E30133">
        <w:rPr>
          <w:rFonts w:asciiTheme="minorHAnsi" w:hAnsiTheme="minorHAnsi"/>
          <w:sz w:val="24"/>
          <w:szCs w:val="24"/>
        </w:rPr>
        <w:t>Pete Warzybok</w:t>
      </w:r>
      <w:r w:rsidR="00914348">
        <w:rPr>
          <w:rFonts w:asciiTheme="minorHAnsi" w:hAnsiTheme="minorHAnsi"/>
          <w:sz w:val="24"/>
          <w:szCs w:val="24"/>
        </w:rPr>
        <w:t>.</w:t>
      </w:r>
    </w:p>
    <w:p w14:paraId="61D12BD9" w14:textId="77777777" w:rsidR="0026630C" w:rsidRDefault="0026630C" w:rsidP="00B15CDA">
      <w:pPr>
        <w:rPr>
          <w:rFonts w:asciiTheme="minorHAnsi" w:hAnsiTheme="minorHAnsi"/>
          <w:sz w:val="24"/>
          <w:szCs w:val="24"/>
        </w:rPr>
      </w:pPr>
    </w:p>
    <w:p w14:paraId="01AF5EF3" w14:textId="333AF6BA" w:rsidR="005F5952" w:rsidRPr="002C2DBA" w:rsidRDefault="005F5952" w:rsidP="00B15CDA">
      <w:pPr>
        <w:rPr>
          <w:rFonts w:asciiTheme="minorHAnsi" w:hAnsiTheme="minorHAnsi"/>
          <w:b/>
          <w:color w:val="005A9E"/>
          <w:sz w:val="32"/>
          <w:szCs w:val="32"/>
        </w:rPr>
      </w:pPr>
      <w:r w:rsidRPr="002C2DBA">
        <w:rPr>
          <w:rFonts w:asciiTheme="minorHAnsi" w:hAnsiTheme="minorHAnsi"/>
          <w:b/>
          <w:color w:val="005A9E"/>
          <w:sz w:val="32"/>
          <w:szCs w:val="32"/>
        </w:rPr>
        <w:t>Island Visitors</w:t>
      </w:r>
    </w:p>
    <w:p w14:paraId="53735769" w14:textId="7ADE18FA" w:rsidR="00D826E8" w:rsidRDefault="009E72CD" w:rsidP="00B15CDA">
      <w:pPr>
        <w:rPr>
          <w:rFonts w:asciiTheme="minorHAnsi" w:hAnsiTheme="minorHAnsi"/>
          <w:sz w:val="24"/>
          <w:szCs w:val="24"/>
        </w:rPr>
      </w:pPr>
      <w:r>
        <w:rPr>
          <w:rFonts w:asciiTheme="minorHAnsi" w:hAnsiTheme="minorHAnsi"/>
          <w:sz w:val="24"/>
          <w:szCs w:val="24"/>
        </w:rPr>
        <w:t>January</w:t>
      </w:r>
      <w:r w:rsidR="00F74E81">
        <w:rPr>
          <w:rFonts w:asciiTheme="minorHAnsi" w:hAnsiTheme="minorHAnsi"/>
          <w:sz w:val="24"/>
          <w:szCs w:val="24"/>
        </w:rPr>
        <w:t xml:space="preserve"> </w:t>
      </w:r>
      <w:r>
        <w:rPr>
          <w:rFonts w:asciiTheme="minorHAnsi" w:hAnsiTheme="minorHAnsi"/>
          <w:sz w:val="24"/>
          <w:szCs w:val="24"/>
        </w:rPr>
        <w:t>5</w:t>
      </w:r>
      <w:r w:rsidR="00914348" w:rsidRPr="00914348">
        <w:rPr>
          <w:rFonts w:asciiTheme="minorHAnsi" w:hAnsiTheme="minorHAnsi"/>
          <w:sz w:val="24"/>
          <w:szCs w:val="24"/>
          <w:vertAlign w:val="superscript"/>
        </w:rPr>
        <w:t>th</w:t>
      </w:r>
      <w:r w:rsidR="001663AF">
        <w:rPr>
          <w:rFonts w:asciiTheme="minorHAnsi" w:hAnsiTheme="minorHAnsi"/>
          <w:sz w:val="24"/>
          <w:szCs w:val="24"/>
        </w:rPr>
        <w:t xml:space="preserve">: </w:t>
      </w:r>
      <w:r>
        <w:rPr>
          <w:rFonts w:asciiTheme="minorHAnsi" w:hAnsiTheme="minorHAnsi"/>
          <w:sz w:val="24"/>
          <w:szCs w:val="24"/>
        </w:rPr>
        <w:t>“Valkyrie” (skipper Jamis MacNiven) brought out Emily Lam and departed with Alix Gibson</w:t>
      </w:r>
      <w:r w:rsidR="00144B2B">
        <w:rPr>
          <w:rFonts w:asciiTheme="minorHAnsi" w:hAnsiTheme="minorHAnsi"/>
          <w:sz w:val="24"/>
          <w:szCs w:val="24"/>
        </w:rPr>
        <w:t>.</w:t>
      </w:r>
      <w:r>
        <w:rPr>
          <w:rFonts w:asciiTheme="minorHAnsi" w:hAnsiTheme="minorHAnsi"/>
          <w:sz w:val="24"/>
          <w:szCs w:val="24"/>
        </w:rPr>
        <w:t xml:space="preserve"> 3 people toured the island</w:t>
      </w:r>
    </w:p>
    <w:p w14:paraId="59965C21" w14:textId="77777777" w:rsidR="00F74E81" w:rsidRDefault="00F74E81" w:rsidP="000A08C6">
      <w:pPr>
        <w:rPr>
          <w:rFonts w:asciiTheme="minorHAnsi" w:hAnsiTheme="minorHAnsi"/>
          <w:sz w:val="24"/>
          <w:szCs w:val="24"/>
        </w:rPr>
      </w:pPr>
    </w:p>
    <w:p w14:paraId="1132B807" w14:textId="57A366A5" w:rsidR="00F74E81" w:rsidRDefault="002226DD" w:rsidP="000A08C6">
      <w:pPr>
        <w:rPr>
          <w:rFonts w:asciiTheme="minorHAnsi" w:hAnsiTheme="minorHAnsi"/>
          <w:sz w:val="24"/>
          <w:szCs w:val="24"/>
        </w:rPr>
      </w:pPr>
      <w:r>
        <w:rPr>
          <w:rFonts w:asciiTheme="minorHAnsi" w:hAnsiTheme="minorHAnsi"/>
          <w:sz w:val="24"/>
          <w:szCs w:val="24"/>
        </w:rPr>
        <w:t>January</w:t>
      </w:r>
      <w:r w:rsidR="007C1EF4">
        <w:rPr>
          <w:rFonts w:asciiTheme="minorHAnsi" w:hAnsiTheme="minorHAnsi"/>
          <w:sz w:val="24"/>
          <w:szCs w:val="24"/>
        </w:rPr>
        <w:t xml:space="preserve"> </w:t>
      </w:r>
      <w:r>
        <w:rPr>
          <w:rFonts w:asciiTheme="minorHAnsi" w:hAnsiTheme="minorHAnsi"/>
          <w:sz w:val="24"/>
          <w:szCs w:val="24"/>
        </w:rPr>
        <w:t>1</w:t>
      </w:r>
      <w:r w:rsidR="00144B2B">
        <w:rPr>
          <w:rFonts w:asciiTheme="minorHAnsi" w:hAnsiTheme="minorHAnsi"/>
          <w:sz w:val="24"/>
          <w:szCs w:val="24"/>
        </w:rPr>
        <w:t>8</w:t>
      </w:r>
      <w:r w:rsidR="00144B2B" w:rsidRPr="00144B2B">
        <w:rPr>
          <w:rFonts w:asciiTheme="minorHAnsi" w:hAnsiTheme="minorHAnsi"/>
          <w:sz w:val="24"/>
          <w:szCs w:val="24"/>
          <w:vertAlign w:val="superscript"/>
        </w:rPr>
        <w:t>th</w:t>
      </w:r>
      <w:r w:rsidR="00F74E81">
        <w:rPr>
          <w:rFonts w:asciiTheme="minorHAnsi" w:hAnsiTheme="minorHAnsi"/>
          <w:sz w:val="24"/>
          <w:szCs w:val="24"/>
        </w:rPr>
        <w:t>: “</w:t>
      </w:r>
      <w:r w:rsidR="00144B2B">
        <w:rPr>
          <w:rFonts w:asciiTheme="minorHAnsi" w:hAnsiTheme="minorHAnsi"/>
          <w:sz w:val="24"/>
          <w:szCs w:val="24"/>
        </w:rPr>
        <w:t>French Kiss</w:t>
      </w:r>
      <w:r w:rsidR="00F74E81">
        <w:rPr>
          <w:rFonts w:asciiTheme="minorHAnsi" w:hAnsiTheme="minorHAnsi"/>
          <w:sz w:val="24"/>
          <w:szCs w:val="24"/>
        </w:rPr>
        <w:t xml:space="preserve">” (skipper </w:t>
      </w:r>
      <w:r w:rsidR="00144B2B">
        <w:rPr>
          <w:rFonts w:asciiTheme="minorHAnsi" w:hAnsiTheme="minorHAnsi"/>
          <w:sz w:val="24"/>
          <w:szCs w:val="24"/>
        </w:rPr>
        <w:t>Harmon Shragge</w:t>
      </w:r>
      <w:r w:rsidR="009E72CD">
        <w:rPr>
          <w:rFonts w:asciiTheme="minorHAnsi" w:hAnsiTheme="minorHAnsi"/>
          <w:sz w:val="24"/>
          <w:szCs w:val="24"/>
        </w:rPr>
        <w:t xml:space="preserve"> and Don Bauer</w:t>
      </w:r>
      <w:r w:rsidR="00F74E81">
        <w:rPr>
          <w:rFonts w:asciiTheme="minorHAnsi" w:hAnsiTheme="minorHAnsi"/>
          <w:sz w:val="24"/>
          <w:szCs w:val="24"/>
        </w:rPr>
        <w:t>) brought out</w:t>
      </w:r>
      <w:r w:rsidR="00144B2B">
        <w:rPr>
          <w:rFonts w:asciiTheme="minorHAnsi" w:hAnsiTheme="minorHAnsi"/>
          <w:sz w:val="24"/>
          <w:szCs w:val="24"/>
        </w:rPr>
        <w:t xml:space="preserve"> Alix Gibson, </w:t>
      </w:r>
      <w:r w:rsidR="009E72CD">
        <w:rPr>
          <w:rFonts w:asciiTheme="minorHAnsi" w:hAnsiTheme="minorHAnsi"/>
          <w:sz w:val="24"/>
          <w:szCs w:val="24"/>
        </w:rPr>
        <w:t xml:space="preserve">Grace Kumaishi, </w:t>
      </w:r>
      <w:r w:rsidR="00144B2B">
        <w:rPr>
          <w:rFonts w:asciiTheme="minorHAnsi" w:hAnsiTheme="minorHAnsi"/>
          <w:sz w:val="24"/>
          <w:szCs w:val="24"/>
        </w:rPr>
        <w:t xml:space="preserve">and </w:t>
      </w:r>
      <w:r w:rsidR="009E72CD">
        <w:rPr>
          <w:rFonts w:asciiTheme="minorHAnsi" w:hAnsiTheme="minorHAnsi"/>
          <w:sz w:val="24"/>
          <w:szCs w:val="24"/>
        </w:rPr>
        <w:t>Pete Warzybok</w:t>
      </w:r>
      <w:r w:rsidR="00144B2B">
        <w:rPr>
          <w:rFonts w:asciiTheme="minorHAnsi" w:hAnsiTheme="minorHAnsi"/>
          <w:sz w:val="24"/>
          <w:szCs w:val="24"/>
        </w:rPr>
        <w:t xml:space="preserve"> and departed with </w:t>
      </w:r>
      <w:r w:rsidR="009E72CD">
        <w:rPr>
          <w:rFonts w:asciiTheme="minorHAnsi" w:hAnsiTheme="minorHAnsi"/>
          <w:sz w:val="24"/>
          <w:szCs w:val="24"/>
        </w:rPr>
        <w:t>Abigail Crowder, Garrett Duncan, and Emily Lam</w:t>
      </w:r>
      <w:r w:rsidR="00144B2B">
        <w:rPr>
          <w:rFonts w:asciiTheme="minorHAnsi" w:hAnsiTheme="minorHAnsi"/>
          <w:sz w:val="24"/>
          <w:szCs w:val="24"/>
        </w:rPr>
        <w:t>.</w:t>
      </w:r>
      <w:r w:rsidR="007C1EF4">
        <w:rPr>
          <w:rFonts w:asciiTheme="minorHAnsi" w:hAnsiTheme="minorHAnsi"/>
          <w:sz w:val="24"/>
          <w:szCs w:val="24"/>
        </w:rPr>
        <w:t xml:space="preserve"> </w:t>
      </w:r>
      <w:r w:rsidR="00144B2B">
        <w:rPr>
          <w:rFonts w:asciiTheme="minorHAnsi" w:hAnsiTheme="minorHAnsi"/>
          <w:sz w:val="24"/>
          <w:szCs w:val="24"/>
        </w:rPr>
        <w:t>Two</w:t>
      </w:r>
      <w:r w:rsidR="007C1EF4">
        <w:rPr>
          <w:rFonts w:asciiTheme="minorHAnsi" w:hAnsiTheme="minorHAnsi"/>
          <w:sz w:val="24"/>
          <w:szCs w:val="24"/>
        </w:rPr>
        <w:t xml:space="preserve"> people toured the island</w:t>
      </w:r>
      <w:r w:rsidR="00823603">
        <w:rPr>
          <w:rFonts w:asciiTheme="minorHAnsi" w:hAnsiTheme="minorHAnsi"/>
          <w:sz w:val="24"/>
          <w:szCs w:val="24"/>
        </w:rPr>
        <w:t>.</w:t>
      </w:r>
    </w:p>
    <w:p w14:paraId="45728B9F" w14:textId="77777777" w:rsidR="00144B2B" w:rsidRDefault="00144B2B" w:rsidP="000A08C6">
      <w:pPr>
        <w:rPr>
          <w:rFonts w:asciiTheme="minorHAnsi" w:hAnsiTheme="minorHAnsi"/>
          <w:sz w:val="24"/>
          <w:szCs w:val="24"/>
        </w:rPr>
      </w:pPr>
    </w:p>
    <w:p w14:paraId="56633D62" w14:textId="4BC0D3E3" w:rsidR="00144B2B" w:rsidRDefault="0049796C" w:rsidP="000A08C6">
      <w:pPr>
        <w:rPr>
          <w:rFonts w:asciiTheme="minorHAnsi" w:hAnsiTheme="minorHAnsi"/>
          <w:sz w:val="24"/>
          <w:szCs w:val="24"/>
        </w:rPr>
      </w:pPr>
      <w:r>
        <w:rPr>
          <w:rFonts w:asciiTheme="minorHAnsi" w:hAnsiTheme="minorHAnsi"/>
          <w:sz w:val="24"/>
          <w:szCs w:val="24"/>
        </w:rPr>
        <w:t>January 23</w:t>
      </w:r>
      <w:r w:rsidRPr="0049796C">
        <w:rPr>
          <w:rFonts w:asciiTheme="minorHAnsi" w:hAnsiTheme="minorHAnsi"/>
          <w:sz w:val="24"/>
          <w:szCs w:val="24"/>
          <w:vertAlign w:val="superscript"/>
        </w:rPr>
        <w:t>rd</w:t>
      </w:r>
      <w:r>
        <w:rPr>
          <w:rFonts w:asciiTheme="minorHAnsi" w:hAnsiTheme="minorHAnsi"/>
          <w:sz w:val="24"/>
          <w:szCs w:val="24"/>
        </w:rPr>
        <w:t>: “Outer Limits” (skipper Jim Robertson</w:t>
      </w:r>
      <w:r w:rsidR="00144B2B">
        <w:rPr>
          <w:rFonts w:asciiTheme="minorHAnsi" w:hAnsiTheme="minorHAnsi"/>
          <w:sz w:val="24"/>
          <w:szCs w:val="24"/>
        </w:rPr>
        <w:t>) brought out</w:t>
      </w:r>
      <w:r>
        <w:rPr>
          <w:rFonts w:asciiTheme="minorHAnsi" w:hAnsiTheme="minorHAnsi"/>
          <w:sz w:val="24"/>
          <w:szCs w:val="24"/>
        </w:rPr>
        <w:t xml:space="preserve"> Andrew Carothers-Liske, Jesse Irwin, Steve Lewis, Jonathan Maier, and Gerry McChesney. </w:t>
      </w:r>
      <w:r w:rsidR="00513F91">
        <w:rPr>
          <w:rFonts w:asciiTheme="minorHAnsi" w:hAnsiTheme="minorHAnsi"/>
          <w:sz w:val="24"/>
          <w:szCs w:val="24"/>
        </w:rPr>
        <w:t xml:space="preserve">Tyrone Conner and Ruth Sadowitz from USCG-ATON </w:t>
      </w:r>
      <w:r>
        <w:rPr>
          <w:rFonts w:asciiTheme="minorHAnsi" w:hAnsiTheme="minorHAnsi"/>
          <w:sz w:val="24"/>
          <w:szCs w:val="24"/>
        </w:rPr>
        <w:t xml:space="preserve"> toured the island</w:t>
      </w:r>
      <w:r w:rsidR="00513F91">
        <w:rPr>
          <w:rFonts w:asciiTheme="minorHAnsi" w:hAnsiTheme="minorHAnsi"/>
          <w:sz w:val="24"/>
          <w:szCs w:val="24"/>
        </w:rPr>
        <w:t xml:space="preserve"> and Michael McCarthy inspected the telecommunications antenna and mounts</w:t>
      </w:r>
      <w:r w:rsidR="005B0602">
        <w:rPr>
          <w:rFonts w:asciiTheme="minorHAnsi" w:hAnsiTheme="minorHAnsi"/>
          <w:sz w:val="24"/>
          <w:szCs w:val="24"/>
        </w:rPr>
        <w:t xml:space="preserve"> to determine needed replacement parts</w:t>
      </w:r>
      <w:r w:rsidR="00144B2B">
        <w:rPr>
          <w:rFonts w:asciiTheme="minorHAnsi" w:hAnsiTheme="minorHAnsi"/>
          <w:sz w:val="24"/>
          <w:szCs w:val="24"/>
        </w:rPr>
        <w:t>.</w:t>
      </w:r>
    </w:p>
    <w:p w14:paraId="35BDE041" w14:textId="77777777" w:rsidR="00144B2B" w:rsidRDefault="00144B2B" w:rsidP="000A08C6">
      <w:pPr>
        <w:rPr>
          <w:rFonts w:asciiTheme="minorHAnsi" w:hAnsiTheme="minorHAnsi"/>
          <w:sz w:val="24"/>
          <w:szCs w:val="24"/>
        </w:rPr>
      </w:pPr>
    </w:p>
    <w:p w14:paraId="4CEA120C" w14:textId="11BFB5FD" w:rsidR="00144B2B" w:rsidRDefault="00711FA7" w:rsidP="000A08C6">
      <w:pPr>
        <w:rPr>
          <w:rFonts w:asciiTheme="minorHAnsi" w:hAnsiTheme="minorHAnsi"/>
          <w:sz w:val="24"/>
          <w:szCs w:val="24"/>
        </w:rPr>
      </w:pPr>
      <w:r>
        <w:rPr>
          <w:rFonts w:asciiTheme="minorHAnsi" w:hAnsiTheme="minorHAnsi"/>
          <w:sz w:val="24"/>
          <w:szCs w:val="24"/>
        </w:rPr>
        <w:lastRenderedPageBreak/>
        <w:t>January 2</w:t>
      </w:r>
      <w:r w:rsidR="00144B2B">
        <w:rPr>
          <w:rFonts w:asciiTheme="minorHAnsi" w:hAnsiTheme="minorHAnsi"/>
          <w:sz w:val="24"/>
          <w:szCs w:val="24"/>
        </w:rPr>
        <w:t>9</w:t>
      </w:r>
      <w:r w:rsidR="00144B2B" w:rsidRPr="00144B2B">
        <w:rPr>
          <w:rFonts w:asciiTheme="minorHAnsi" w:hAnsiTheme="minorHAnsi"/>
          <w:sz w:val="24"/>
          <w:szCs w:val="24"/>
          <w:vertAlign w:val="superscript"/>
        </w:rPr>
        <w:t>th</w:t>
      </w:r>
      <w:r w:rsidR="00144B2B">
        <w:rPr>
          <w:rFonts w:asciiTheme="minorHAnsi" w:hAnsiTheme="minorHAnsi"/>
          <w:sz w:val="24"/>
          <w:szCs w:val="24"/>
        </w:rPr>
        <w:t>: “</w:t>
      </w:r>
      <w:r>
        <w:rPr>
          <w:rFonts w:asciiTheme="minorHAnsi" w:hAnsiTheme="minorHAnsi"/>
          <w:sz w:val="24"/>
          <w:szCs w:val="24"/>
        </w:rPr>
        <w:t>Salty Lady” (skipper Jared Davis</w:t>
      </w:r>
      <w:r w:rsidR="00144B2B">
        <w:rPr>
          <w:rFonts w:asciiTheme="minorHAnsi" w:hAnsiTheme="minorHAnsi"/>
          <w:sz w:val="24"/>
          <w:szCs w:val="24"/>
        </w:rPr>
        <w:t xml:space="preserve">) brought out </w:t>
      </w:r>
      <w:r>
        <w:rPr>
          <w:rFonts w:asciiTheme="minorHAnsi" w:hAnsiTheme="minorHAnsi"/>
          <w:sz w:val="24"/>
          <w:szCs w:val="24"/>
        </w:rPr>
        <w:t>Ryan (a generator mechanic from Industrial Electric) and Reid Miller (</w:t>
      </w:r>
      <w:r w:rsidR="00513F91">
        <w:rPr>
          <w:rFonts w:asciiTheme="minorHAnsi" w:hAnsiTheme="minorHAnsi"/>
          <w:sz w:val="24"/>
          <w:szCs w:val="24"/>
        </w:rPr>
        <w:t xml:space="preserve">FWS volunteer and </w:t>
      </w:r>
      <w:r>
        <w:rPr>
          <w:rFonts w:asciiTheme="minorHAnsi" w:hAnsiTheme="minorHAnsi"/>
          <w:sz w:val="24"/>
          <w:szCs w:val="24"/>
        </w:rPr>
        <w:t>master plumber) for the day and departed with Andrew Carothers-Liske, Jesse Irwin, Steve Lewis, Jonathan Maier, and Gerry McChesney</w:t>
      </w:r>
      <w:r w:rsidR="00780490">
        <w:rPr>
          <w:rFonts w:asciiTheme="minorHAnsi" w:hAnsiTheme="minorHAnsi"/>
          <w:sz w:val="24"/>
          <w:szCs w:val="24"/>
        </w:rPr>
        <w:t>.</w:t>
      </w:r>
      <w:r w:rsidR="00D52715">
        <w:rPr>
          <w:rFonts w:asciiTheme="minorHAnsi" w:hAnsiTheme="minorHAnsi"/>
          <w:sz w:val="24"/>
          <w:szCs w:val="24"/>
        </w:rPr>
        <w:t xml:space="preserve"> </w:t>
      </w:r>
      <w:r w:rsidR="00513F91">
        <w:rPr>
          <w:rFonts w:asciiTheme="minorHAnsi" w:hAnsiTheme="minorHAnsi"/>
          <w:sz w:val="24"/>
          <w:szCs w:val="24"/>
        </w:rPr>
        <w:t>1</w:t>
      </w:r>
      <w:r w:rsidR="00D52715">
        <w:rPr>
          <w:rFonts w:asciiTheme="minorHAnsi" w:hAnsiTheme="minorHAnsi"/>
          <w:sz w:val="24"/>
          <w:szCs w:val="24"/>
        </w:rPr>
        <w:t xml:space="preserve"> </w:t>
      </w:r>
      <w:r w:rsidR="00513F91">
        <w:rPr>
          <w:rFonts w:asciiTheme="minorHAnsi" w:hAnsiTheme="minorHAnsi"/>
          <w:sz w:val="24"/>
          <w:szCs w:val="24"/>
        </w:rPr>
        <w:t xml:space="preserve">person </w:t>
      </w:r>
      <w:r w:rsidR="00D52715">
        <w:rPr>
          <w:rFonts w:asciiTheme="minorHAnsi" w:hAnsiTheme="minorHAnsi"/>
          <w:sz w:val="24"/>
          <w:szCs w:val="24"/>
        </w:rPr>
        <w:t>toured the island</w:t>
      </w:r>
      <w:r w:rsidR="00513F91">
        <w:rPr>
          <w:rFonts w:asciiTheme="minorHAnsi" w:hAnsiTheme="minorHAnsi"/>
          <w:sz w:val="24"/>
          <w:szCs w:val="24"/>
        </w:rPr>
        <w:t xml:space="preserve"> and Ryan attempted to repair to the two PV generators</w:t>
      </w:r>
      <w:r w:rsidR="00D52715">
        <w:rPr>
          <w:rFonts w:asciiTheme="minorHAnsi" w:hAnsiTheme="minorHAnsi"/>
          <w:sz w:val="24"/>
          <w:szCs w:val="24"/>
        </w:rPr>
        <w:t>.</w:t>
      </w:r>
    </w:p>
    <w:p w14:paraId="0C8B946F" w14:textId="77777777" w:rsidR="00D52715" w:rsidRDefault="00D52715" w:rsidP="000A08C6">
      <w:pPr>
        <w:rPr>
          <w:rFonts w:asciiTheme="minorHAnsi" w:hAnsiTheme="minorHAnsi"/>
          <w:sz w:val="24"/>
          <w:szCs w:val="24"/>
        </w:rPr>
      </w:pPr>
    </w:p>
    <w:p w14:paraId="36858106" w14:textId="77777777" w:rsidR="00284EDB" w:rsidRPr="009E72CD" w:rsidRDefault="00284EDB" w:rsidP="00284EDB">
      <w:pPr>
        <w:rPr>
          <w:rFonts w:asciiTheme="minorHAnsi" w:hAnsiTheme="minorHAnsi"/>
          <w:b/>
          <w:color w:val="005A9E"/>
          <w:sz w:val="32"/>
          <w:szCs w:val="32"/>
        </w:rPr>
      </w:pPr>
      <w:r w:rsidRPr="009E72CD">
        <w:rPr>
          <w:rFonts w:asciiTheme="minorHAnsi" w:hAnsiTheme="minorHAnsi"/>
          <w:b/>
          <w:color w:val="005A9E"/>
          <w:sz w:val="32"/>
          <w:szCs w:val="32"/>
        </w:rPr>
        <w:t>West End Island Visitors</w:t>
      </w:r>
    </w:p>
    <w:p w14:paraId="6ADCDFE0" w14:textId="433EE10D" w:rsidR="00284EDB" w:rsidRDefault="009E72CD" w:rsidP="000A08C6">
      <w:pPr>
        <w:rPr>
          <w:rFonts w:asciiTheme="minorHAnsi" w:hAnsiTheme="minorHAnsi"/>
          <w:sz w:val="24"/>
          <w:szCs w:val="24"/>
        </w:rPr>
      </w:pPr>
      <w:r>
        <w:rPr>
          <w:rFonts w:asciiTheme="minorHAnsi" w:hAnsiTheme="minorHAnsi"/>
          <w:sz w:val="24"/>
          <w:szCs w:val="24"/>
        </w:rPr>
        <w:t>January 3</w:t>
      </w:r>
      <w:r w:rsidRPr="009E72CD">
        <w:rPr>
          <w:rFonts w:asciiTheme="minorHAnsi" w:hAnsiTheme="minorHAnsi"/>
          <w:sz w:val="24"/>
          <w:szCs w:val="24"/>
          <w:vertAlign w:val="superscript"/>
        </w:rPr>
        <w:t>rd</w:t>
      </w:r>
      <w:r w:rsidR="00CE1989">
        <w:rPr>
          <w:rFonts w:asciiTheme="minorHAnsi" w:hAnsiTheme="minorHAnsi"/>
          <w:sz w:val="24"/>
          <w:szCs w:val="24"/>
        </w:rPr>
        <w:t xml:space="preserve">: </w:t>
      </w:r>
      <w:r>
        <w:rPr>
          <w:rFonts w:asciiTheme="minorHAnsi" w:hAnsiTheme="minorHAnsi"/>
          <w:sz w:val="24"/>
          <w:szCs w:val="24"/>
        </w:rPr>
        <w:t>Butts</w:t>
      </w:r>
      <w:r w:rsidR="00284EDB">
        <w:rPr>
          <w:rFonts w:asciiTheme="minorHAnsi" w:hAnsiTheme="minorHAnsi"/>
          <w:sz w:val="24"/>
          <w:szCs w:val="24"/>
        </w:rPr>
        <w:t>,</w:t>
      </w:r>
      <w:r w:rsidR="00CE1989">
        <w:rPr>
          <w:rFonts w:asciiTheme="minorHAnsi" w:hAnsiTheme="minorHAnsi"/>
          <w:sz w:val="24"/>
          <w:szCs w:val="24"/>
        </w:rPr>
        <w:t xml:space="preserve"> Duncan</w:t>
      </w:r>
      <w:r>
        <w:rPr>
          <w:rFonts w:asciiTheme="minorHAnsi" w:hAnsiTheme="minorHAnsi"/>
          <w:sz w:val="24"/>
          <w:szCs w:val="24"/>
        </w:rPr>
        <w:t>, and Ruiz-Lopez</w:t>
      </w:r>
      <w:r w:rsidR="00284EDB">
        <w:rPr>
          <w:rFonts w:asciiTheme="minorHAnsi" w:hAnsiTheme="minorHAnsi"/>
          <w:sz w:val="24"/>
          <w:szCs w:val="24"/>
        </w:rPr>
        <w:t xml:space="preserve"> conducted pinniped cou</w:t>
      </w:r>
      <w:r w:rsidR="00CA7DFB">
        <w:rPr>
          <w:rFonts w:asciiTheme="minorHAnsi" w:hAnsiTheme="minorHAnsi"/>
          <w:sz w:val="24"/>
          <w:szCs w:val="24"/>
        </w:rPr>
        <w:t xml:space="preserve">nts and recorded tag </w:t>
      </w:r>
      <w:r w:rsidR="00284EDB">
        <w:rPr>
          <w:rFonts w:asciiTheme="minorHAnsi" w:hAnsiTheme="minorHAnsi"/>
          <w:sz w:val="24"/>
          <w:szCs w:val="24"/>
        </w:rPr>
        <w:t>resight</w:t>
      </w:r>
      <w:r w:rsidR="00CA7DFB">
        <w:rPr>
          <w:rFonts w:asciiTheme="minorHAnsi" w:hAnsiTheme="minorHAnsi"/>
          <w:sz w:val="24"/>
          <w:szCs w:val="24"/>
        </w:rPr>
        <w:t>s</w:t>
      </w:r>
      <w:r w:rsidR="00284EDB">
        <w:rPr>
          <w:rFonts w:asciiTheme="minorHAnsi" w:hAnsiTheme="minorHAnsi"/>
          <w:sz w:val="24"/>
          <w:szCs w:val="24"/>
        </w:rPr>
        <w:t>.</w:t>
      </w:r>
    </w:p>
    <w:p w14:paraId="089CB6FB" w14:textId="77777777" w:rsidR="009E72CD" w:rsidRDefault="009E72CD" w:rsidP="000A08C6">
      <w:pPr>
        <w:rPr>
          <w:rFonts w:asciiTheme="minorHAnsi" w:hAnsiTheme="minorHAnsi"/>
          <w:sz w:val="24"/>
          <w:szCs w:val="24"/>
        </w:rPr>
      </w:pPr>
    </w:p>
    <w:p w14:paraId="7F2481C3" w14:textId="5E4C8DAE" w:rsidR="009E72CD" w:rsidRDefault="009E72CD" w:rsidP="000A08C6">
      <w:pPr>
        <w:rPr>
          <w:rFonts w:asciiTheme="minorHAnsi" w:hAnsiTheme="minorHAnsi"/>
          <w:sz w:val="24"/>
          <w:szCs w:val="24"/>
        </w:rPr>
      </w:pPr>
      <w:r>
        <w:rPr>
          <w:rFonts w:asciiTheme="minorHAnsi" w:hAnsiTheme="minorHAnsi"/>
          <w:sz w:val="24"/>
          <w:szCs w:val="24"/>
        </w:rPr>
        <w:t>January 28</w:t>
      </w:r>
      <w:r w:rsidRPr="009E72CD">
        <w:rPr>
          <w:rFonts w:asciiTheme="minorHAnsi" w:hAnsiTheme="minorHAnsi"/>
          <w:sz w:val="24"/>
          <w:szCs w:val="24"/>
          <w:vertAlign w:val="superscript"/>
        </w:rPr>
        <w:t>th</w:t>
      </w:r>
      <w:r>
        <w:rPr>
          <w:rFonts w:asciiTheme="minorHAnsi" w:hAnsiTheme="minorHAnsi"/>
          <w:sz w:val="24"/>
          <w:szCs w:val="24"/>
        </w:rPr>
        <w:t>: Carothers-Liske, Gibson, Irwin, Kumaishi, Maier, McChesney, and Warzybok recorded tag resights and did a census of the Mirounga rookery.</w:t>
      </w:r>
    </w:p>
    <w:p w14:paraId="5876A4D6" w14:textId="77777777" w:rsidR="005F5952" w:rsidRPr="00284EDB" w:rsidRDefault="005F5952" w:rsidP="007430A5">
      <w:pPr>
        <w:rPr>
          <w:rFonts w:asciiTheme="minorHAnsi" w:hAnsiTheme="minorHAnsi"/>
          <w:b/>
          <w:color w:val="005A9E"/>
          <w:sz w:val="24"/>
          <w:szCs w:val="24"/>
        </w:rPr>
      </w:pPr>
    </w:p>
    <w:p w14:paraId="01A1B65C" w14:textId="7B207A0E" w:rsidR="002150DD" w:rsidRPr="004E08C1" w:rsidRDefault="005F5952" w:rsidP="007430A5">
      <w:pPr>
        <w:rPr>
          <w:rFonts w:asciiTheme="minorHAnsi" w:hAnsiTheme="minorHAnsi"/>
          <w:b/>
          <w:color w:val="005A9E"/>
          <w:sz w:val="32"/>
          <w:szCs w:val="32"/>
        </w:rPr>
      </w:pPr>
      <w:r w:rsidRPr="004E08C1">
        <w:rPr>
          <w:rFonts w:asciiTheme="minorHAnsi" w:hAnsiTheme="minorHAnsi"/>
          <w:b/>
          <w:color w:val="005A9E"/>
          <w:sz w:val="32"/>
          <w:szCs w:val="32"/>
        </w:rPr>
        <w:t xml:space="preserve">Weather &amp; </w:t>
      </w:r>
      <w:r w:rsidR="00810BE6" w:rsidRPr="004E08C1">
        <w:rPr>
          <w:rFonts w:asciiTheme="minorHAnsi" w:hAnsiTheme="minorHAnsi"/>
          <w:b/>
          <w:color w:val="005A9E"/>
          <w:sz w:val="32"/>
          <w:szCs w:val="32"/>
        </w:rPr>
        <w:t>Ocean</w:t>
      </w:r>
    </w:p>
    <w:p w14:paraId="3AB0236A" w14:textId="5ED862ED" w:rsidR="00A511D8" w:rsidRDefault="00831429" w:rsidP="007455D9">
      <w:pPr>
        <w:rPr>
          <w:rFonts w:asciiTheme="minorHAnsi" w:hAnsiTheme="minorHAnsi"/>
          <w:sz w:val="24"/>
          <w:szCs w:val="24"/>
        </w:rPr>
      </w:pPr>
      <w:r>
        <w:rPr>
          <w:rFonts w:asciiTheme="minorHAnsi" w:hAnsiTheme="minorHAnsi"/>
          <w:sz w:val="24"/>
          <w:szCs w:val="24"/>
        </w:rPr>
        <w:t>The weather</w:t>
      </w:r>
      <w:r w:rsidRPr="00831429">
        <w:rPr>
          <w:rFonts w:asciiTheme="minorHAnsi" w:hAnsiTheme="minorHAnsi"/>
          <w:sz w:val="24"/>
          <w:szCs w:val="24"/>
        </w:rPr>
        <w:t xml:space="preserve"> on the island </w:t>
      </w:r>
      <w:r w:rsidR="00E95B76">
        <w:rPr>
          <w:rFonts w:asciiTheme="minorHAnsi" w:hAnsiTheme="minorHAnsi"/>
          <w:sz w:val="24"/>
          <w:szCs w:val="24"/>
        </w:rPr>
        <w:t>this</w:t>
      </w:r>
      <w:r w:rsidRPr="00831429">
        <w:rPr>
          <w:rFonts w:asciiTheme="minorHAnsi" w:hAnsiTheme="minorHAnsi"/>
          <w:sz w:val="24"/>
          <w:szCs w:val="24"/>
        </w:rPr>
        <w:t xml:space="preserve"> month</w:t>
      </w:r>
      <w:r w:rsidR="00EF2884" w:rsidRPr="00831429">
        <w:rPr>
          <w:rFonts w:asciiTheme="minorHAnsi" w:hAnsiTheme="minorHAnsi"/>
          <w:sz w:val="24"/>
          <w:szCs w:val="24"/>
        </w:rPr>
        <w:t xml:space="preserve"> w</w:t>
      </w:r>
      <w:r w:rsidR="00E95B76">
        <w:rPr>
          <w:rFonts w:asciiTheme="minorHAnsi" w:hAnsiTheme="minorHAnsi"/>
          <w:sz w:val="24"/>
          <w:szCs w:val="24"/>
        </w:rPr>
        <w:t>as very dry, w</w:t>
      </w:r>
      <w:r w:rsidR="00EF2884" w:rsidRPr="00831429">
        <w:rPr>
          <w:rFonts w:asciiTheme="minorHAnsi" w:hAnsiTheme="minorHAnsi"/>
          <w:sz w:val="24"/>
          <w:szCs w:val="24"/>
        </w:rPr>
        <w:t xml:space="preserve">ith </w:t>
      </w:r>
      <w:r w:rsidR="00A03E0F" w:rsidRPr="00831429">
        <w:rPr>
          <w:rFonts w:asciiTheme="minorHAnsi" w:hAnsiTheme="minorHAnsi"/>
          <w:sz w:val="24"/>
          <w:szCs w:val="24"/>
        </w:rPr>
        <w:t xml:space="preserve">predominately northwest winds, </w:t>
      </w:r>
      <w:r w:rsidR="00194458" w:rsidRPr="00831429">
        <w:rPr>
          <w:rFonts w:asciiTheme="minorHAnsi" w:hAnsiTheme="minorHAnsi"/>
          <w:sz w:val="24"/>
          <w:szCs w:val="24"/>
        </w:rPr>
        <w:t xml:space="preserve">but </w:t>
      </w:r>
      <w:r w:rsidR="00E95B76">
        <w:rPr>
          <w:rFonts w:asciiTheme="minorHAnsi" w:hAnsiTheme="minorHAnsi"/>
          <w:sz w:val="24"/>
          <w:szCs w:val="24"/>
        </w:rPr>
        <w:t>with 23</w:t>
      </w:r>
      <w:r w:rsidR="00A03E0F" w:rsidRPr="00831429">
        <w:rPr>
          <w:rFonts w:asciiTheme="minorHAnsi" w:hAnsiTheme="minorHAnsi"/>
          <w:sz w:val="24"/>
          <w:szCs w:val="24"/>
        </w:rPr>
        <w:t xml:space="preserve">% of the wind coming from the </w:t>
      </w:r>
      <w:r w:rsidRPr="00831429">
        <w:rPr>
          <w:rFonts w:asciiTheme="minorHAnsi" w:hAnsiTheme="minorHAnsi"/>
          <w:sz w:val="24"/>
          <w:szCs w:val="24"/>
        </w:rPr>
        <w:t>south</w:t>
      </w:r>
      <w:r w:rsidR="00A03E0F" w:rsidRPr="00831429">
        <w:rPr>
          <w:rFonts w:asciiTheme="minorHAnsi" w:hAnsiTheme="minorHAnsi"/>
          <w:sz w:val="24"/>
          <w:szCs w:val="24"/>
        </w:rPr>
        <w:t>east</w:t>
      </w:r>
      <w:r w:rsidR="00EF2884" w:rsidRPr="00831429">
        <w:rPr>
          <w:rFonts w:asciiTheme="minorHAnsi" w:hAnsiTheme="minorHAnsi"/>
          <w:sz w:val="24"/>
          <w:szCs w:val="24"/>
        </w:rPr>
        <w:t xml:space="preserve">. </w:t>
      </w:r>
      <w:r w:rsidR="000208FD" w:rsidRPr="00831429">
        <w:rPr>
          <w:rFonts w:asciiTheme="minorHAnsi" w:hAnsiTheme="minorHAnsi"/>
          <w:sz w:val="24"/>
          <w:szCs w:val="24"/>
        </w:rPr>
        <w:t>The</w:t>
      </w:r>
      <w:r w:rsidR="000208FD" w:rsidRPr="00CA7DFB">
        <w:rPr>
          <w:rFonts w:asciiTheme="minorHAnsi" w:hAnsiTheme="minorHAnsi"/>
          <w:sz w:val="24"/>
          <w:szCs w:val="24"/>
        </w:rPr>
        <w:t xml:space="preserve"> island received </w:t>
      </w:r>
      <w:r w:rsidR="00E95B76">
        <w:rPr>
          <w:rFonts w:asciiTheme="minorHAnsi" w:hAnsiTheme="minorHAnsi"/>
          <w:sz w:val="24"/>
          <w:szCs w:val="24"/>
        </w:rPr>
        <w:t>2.57</w:t>
      </w:r>
      <w:r w:rsidR="00F37C61" w:rsidRPr="00CA7DFB">
        <w:rPr>
          <w:rFonts w:asciiTheme="minorHAnsi" w:hAnsiTheme="minorHAnsi"/>
          <w:sz w:val="24"/>
          <w:szCs w:val="24"/>
        </w:rPr>
        <w:t xml:space="preserve"> inches of </w:t>
      </w:r>
      <w:r w:rsidR="00603873" w:rsidRPr="00CA7DFB">
        <w:rPr>
          <w:rFonts w:asciiTheme="minorHAnsi" w:hAnsiTheme="minorHAnsi"/>
          <w:sz w:val="24"/>
          <w:szCs w:val="24"/>
        </w:rPr>
        <w:t>precipitation</w:t>
      </w:r>
      <w:r w:rsidR="00A5027A" w:rsidRPr="00CA7DFB">
        <w:rPr>
          <w:rFonts w:asciiTheme="minorHAnsi" w:hAnsiTheme="minorHAnsi"/>
          <w:sz w:val="24"/>
          <w:szCs w:val="24"/>
        </w:rPr>
        <w:t xml:space="preserve">, which </w:t>
      </w:r>
      <w:r w:rsidR="00A03E0F" w:rsidRPr="001D7707">
        <w:rPr>
          <w:rFonts w:asciiTheme="minorHAnsi" w:hAnsiTheme="minorHAnsi"/>
          <w:sz w:val="24"/>
          <w:szCs w:val="24"/>
        </w:rPr>
        <w:t>mostly f</w:t>
      </w:r>
      <w:r w:rsidR="00E95B76">
        <w:rPr>
          <w:rFonts w:asciiTheme="minorHAnsi" w:hAnsiTheme="minorHAnsi"/>
          <w:sz w:val="24"/>
          <w:szCs w:val="24"/>
        </w:rPr>
        <w:t>ell during the rains on the 16</w:t>
      </w:r>
      <w:r w:rsidR="00E95B76" w:rsidRPr="00E95B76">
        <w:rPr>
          <w:rFonts w:asciiTheme="minorHAnsi" w:hAnsiTheme="minorHAnsi"/>
          <w:sz w:val="24"/>
          <w:szCs w:val="24"/>
          <w:vertAlign w:val="superscript"/>
        </w:rPr>
        <w:t>th</w:t>
      </w:r>
      <w:r w:rsidR="00623471" w:rsidRPr="001D7707">
        <w:rPr>
          <w:rFonts w:asciiTheme="minorHAnsi" w:hAnsiTheme="minorHAnsi"/>
          <w:sz w:val="24"/>
          <w:szCs w:val="24"/>
        </w:rPr>
        <w:t xml:space="preserve">. </w:t>
      </w:r>
      <w:r w:rsidR="002800EC" w:rsidRPr="001D7707">
        <w:rPr>
          <w:rFonts w:asciiTheme="minorHAnsi" w:hAnsiTheme="minorHAnsi"/>
          <w:sz w:val="24"/>
          <w:szCs w:val="24"/>
        </w:rPr>
        <w:t xml:space="preserve">The average </w:t>
      </w:r>
      <w:r w:rsidR="00F37C61" w:rsidRPr="001D7707">
        <w:rPr>
          <w:rFonts w:asciiTheme="minorHAnsi" w:hAnsiTheme="minorHAnsi"/>
          <w:sz w:val="24"/>
          <w:szCs w:val="24"/>
        </w:rPr>
        <w:t xml:space="preserve">midday air </w:t>
      </w:r>
      <w:r w:rsidR="002800EC" w:rsidRPr="001D7707">
        <w:rPr>
          <w:rFonts w:asciiTheme="minorHAnsi" w:hAnsiTheme="minorHAnsi"/>
          <w:sz w:val="24"/>
          <w:szCs w:val="24"/>
        </w:rPr>
        <w:t xml:space="preserve">temperature was </w:t>
      </w:r>
      <w:r w:rsidR="00E95B76">
        <w:rPr>
          <w:rFonts w:asciiTheme="minorHAnsi" w:hAnsiTheme="minorHAnsi"/>
          <w:sz w:val="24"/>
          <w:szCs w:val="24"/>
        </w:rPr>
        <w:t>12</w:t>
      </w:r>
      <w:r w:rsidR="00E95B76" w:rsidRPr="00496CF8">
        <w:rPr>
          <w:rFonts w:asciiTheme="minorHAnsi" w:hAnsiTheme="minorHAnsi"/>
          <w:sz w:val="24"/>
          <w:szCs w:val="24"/>
        </w:rPr>
        <w:t>.8</w:t>
      </w:r>
      <w:r w:rsidR="00F37C61" w:rsidRPr="00496CF8">
        <w:rPr>
          <w:rFonts w:asciiTheme="minorHAnsi" w:hAnsiTheme="minorHAnsi"/>
          <w:sz w:val="24"/>
          <w:szCs w:val="24"/>
        </w:rPr>
        <w:t xml:space="preserve"> </w:t>
      </w:r>
      <w:r w:rsidR="00F37C61" w:rsidRPr="00496CF8">
        <w:rPr>
          <w:rFonts w:asciiTheme="minorHAnsi" w:hAnsiTheme="minorHAnsi" w:cstheme="minorHAnsi"/>
          <w:sz w:val="24"/>
          <w:szCs w:val="24"/>
        </w:rPr>
        <w:t xml:space="preserve">± </w:t>
      </w:r>
      <w:r w:rsidR="00E95B76" w:rsidRPr="00496CF8">
        <w:rPr>
          <w:rFonts w:asciiTheme="minorHAnsi" w:hAnsiTheme="minorHAnsi" w:cstheme="minorHAnsi"/>
          <w:sz w:val="24"/>
          <w:szCs w:val="24"/>
        </w:rPr>
        <w:t>1</w:t>
      </w:r>
      <w:r w:rsidR="00D20C4E" w:rsidRPr="00496CF8">
        <w:rPr>
          <w:rFonts w:asciiTheme="minorHAnsi" w:hAnsiTheme="minorHAnsi"/>
          <w:sz w:val="24"/>
          <w:szCs w:val="24"/>
        </w:rPr>
        <w:t xml:space="preserve"> °C, which </w:t>
      </w:r>
      <w:r w:rsidR="001D7707" w:rsidRPr="00496CF8">
        <w:rPr>
          <w:rFonts w:asciiTheme="minorHAnsi" w:hAnsiTheme="minorHAnsi"/>
          <w:sz w:val="24"/>
          <w:szCs w:val="24"/>
        </w:rPr>
        <w:t xml:space="preserve">was </w:t>
      </w:r>
      <w:r w:rsidR="004E08C1" w:rsidRPr="004E08C1">
        <w:rPr>
          <w:rFonts w:asciiTheme="minorHAnsi" w:hAnsiTheme="minorHAnsi"/>
          <w:sz w:val="24"/>
          <w:szCs w:val="24"/>
        </w:rPr>
        <w:t>0.5</w:t>
      </w:r>
      <w:r w:rsidR="001D7707" w:rsidRPr="00496CF8">
        <w:rPr>
          <w:rFonts w:asciiTheme="minorHAnsi" w:hAnsiTheme="minorHAnsi"/>
          <w:sz w:val="24"/>
          <w:szCs w:val="24"/>
        </w:rPr>
        <w:t xml:space="preserve"> °C warmer</w:t>
      </w:r>
      <w:r w:rsidR="00D20C4E" w:rsidRPr="00496CF8">
        <w:rPr>
          <w:rFonts w:asciiTheme="minorHAnsi" w:hAnsiTheme="minorHAnsi"/>
          <w:sz w:val="24"/>
          <w:szCs w:val="24"/>
        </w:rPr>
        <w:t xml:space="preserve"> than the</w:t>
      </w:r>
      <w:r w:rsidR="00A03E0F" w:rsidRPr="00496CF8">
        <w:rPr>
          <w:rFonts w:asciiTheme="minorHAnsi" w:hAnsiTheme="minorHAnsi"/>
          <w:sz w:val="24"/>
          <w:szCs w:val="24"/>
        </w:rPr>
        <w:t xml:space="preserve"> long-term average for </w:t>
      </w:r>
      <w:r w:rsidR="00775A19">
        <w:rPr>
          <w:rFonts w:asciiTheme="minorHAnsi" w:hAnsiTheme="minorHAnsi"/>
          <w:sz w:val="24"/>
          <w:szCs w:val="24"/>
        </w:rPr>
        <w:t>January</w:t>
      </w:r>
      <w:r w:rsidR="00D20C4E" w:rsidRPr="00496CF8">
        <w:rPr>
          <w:rFonts w:asciiTheme="minorHAnsi" w:hAnsiTheme="minorHAnsi"/>
          <w:sz w:val="24"/>
          <w:szCs w:val="24"/>
        </w:rPr>
        <w:t>. The low for the month was</w:t>
      </w:r>
      <w:r w:rsidR="00F37C61" w:rsidRPr="00496CF8">
        <w:rPr>
          <w:rFonts w:asciiTheme="minorHAnsi" w:hAnsiTheme="minorHAnsi"/>
          <w:sz w:val="24"/>
          <w:szCs w:val="24"/>
        </w:rPr>
        <w:t xml:space="preserve"> </w:t>
      </w:r>
      <w:r w:rsidR="00496CF8" w:rsidRPr="00496CF8">
        <w:rPr>
          <w:rFonts w:asciiTheme="minorHAnsi" w:hAnsiTheme="minorHAnsi"/>
          <w:sz w:val="24"/>
          <w:szCs w:val="24"/>
        </w:rPr>
        <w:t>8.5</w:t>
      </w:r>
      <w:r w:rsidR="00D20C4E" w:rsidRPr="00496CF8">
        <w:rPr>
          <w:rFonts w:asciiTheme="minorHAnsi" w:hAnsiTheme="minorHAnsi"/>
          <w:sz w:val="24"/>
          <w:szCs w:val="24"/>
        </w:rPr>
        <w:t xml:space="preserve"> °C</w:t>
      </w:r>
      <w:r w:rsidR="00E57B6D" w:rsidRPr="00496CF8">
        <w:rPr>
          <w:rFonts w:asciiTheme="minorHAnsi" w:hAnsiTheme="minorHAnsi"/>
          <w:sz w:val="24"/>
          <w:szCs w:val="24"/>
        </w:rPr>
        <w:t xml:space="preserve"> at 6</w:t>
      </w:r>
      <w:r w:rsidR="00A03E0F" w:rsidRPr="00496CF8">
        <w:rPr>
          <w:rFonts w:asciiTheme="minorHAnsi" w:hAnsiTheme="minorHAnsi"/>
          <w:sz w:val="24"/>
          <w:szCs w:val="24"/>
        </w:rPr>
        <w:t xml:space="preserve"> AM on the </w:t>
      </w:r>
      <w:r w:rsidR="00496CF8" w:rsidRPr="00496CF8">
        <w:rPr>
          <w:rFonts w:asciiTheme="minorHAnsi" w:hAnsiTheme="minorHAnsi"/>
          <w:sz w:val="24"/>
          <w:szCs w:val="24"/>
        </w:rPr>
        <w:t>1</w:t>
      </w:r>
      <w:r w:rsidR="0074580F" w:rsidRPr="00496CF8">
        <w:rPr>
          <w:rFonts w:asciiTheme="minorHAnsi" w:hAnsiTheme="minorHAnsi"/>
          <w:sz w:val="24"/>
          <w:szCs w:val="24"/>
        </w:rPr>
        <w:t>5</w:t>
      </w:r>
      <w:r w:rsidR="00F37C61" w:rsidRPr="00496CF8">
        <w:rPr>
          <w:rFonts w:asciiTheme="minorHAnsi" w:hAnsiTheme="minorHAnsi"/>
          <w:sz w:val="24"/>
          <w:szCs w:val="24"/>
          <w:vertAlign w:val="superscript"/>
        </w:rPr>
        <w:t>th</w:t>
      </w:r>
      <w:r w:rsidR="0074580F" w:rsidRPr="00496CF8">
        <w:rPr>
          <w:rFonts w:asciiTheme="minorHAnsi" w:hAnsiTheme="minorHAnsi"/>
          <w:sz w:val="24"/>
          <w:szCs w:val="24"/>
        </w:rPr>
        <w:t xml:space="preserve"> and the </w:t>
      </w:r>
      <w:r w:rsidR="00496CF8" w:rsidRPr="00496CF8">
        <w:rPr>
          <w:rFonts w:asciiTheme="minorHAnsi" w:hAnsiTheme="minorHAnsi"/>
          <w:sz w:val="24"/>
          <w:szCs w:val="24"/>
        </w:rPr>
        <w:t>17</w:t>
      </w:r>
      <w:r w:rsidR="0074580F" w:rsidRPr="00496CF8">
        <w:rPr>
          <w:rFonts w:asciiTheme="minorHAnsi" w:hAnsiTheme="minorHAnsi"/>
          <w:sz w:val="24"/>
          <w:szCs w:val="24"/>
          <w:vertAlign w:val="superscript"/>
        </w:rPr>
        <w:t>th</w:t>
      </w:r>
      <w:r w:rsidR="00496CF8" w:rsidRPr="00496CF8">
        <w:rPr>
          <w:rFonts w:asciiTheme="minorHAnsi" w:hAnsiTheme="minorHAnsi"/>
          <w:sz w:val="24"/>
          <w:szCs w:val="24"/>
        </w:rPr>
        <w:t xml:space="preserve"> and a high of 14</w:t>
      </w:r>
      <w:r w:rsidR="00A5027A" w:rsidRPr="00496CF8">
        <w:rPr>
          <w:rFonts w:asciiTheme="minorHAnsi" w:hAnsiTheme="minorHAnsi"/>
          <w:sz w:val="24"/>
          <w:szCs w:val="24"/>
        </w:rPr>
        <w:t>.5</w:t>
      </w:r>
      <w:r w:rsidR="00F37C61" w:rsidRPr="00496CF8">
        <w:rPr>
          <w:rFonts w:asciiTheme="minorHAnsi" w:hAnsiTheme="minorHAnsi"/>
          <w:sz w:val="24"/>
          <w:szCs w:val="24"/>
        </w:rPr>
        <w:t xml:space="preserve"> </w:t>
      </w:r>
      <w:r w:rsidR="00D20C4E" w:rsidRPr="00496CF8">
        <w:rPr>
          <w:rFonts w:asciiTheme="minorHAnsi" w:hAnsiTheme="minorHAnsi"/>
          <w:sz w:val="24"/>
          <w:szCs w:val="24"/>
        </w:rPr>
        <w:t xml:space="preserve">°C was recorded </w:t>
      </w:r>
      <w:r w:rsidR="0074580F" w:rsidRPr="00496CF8">
        <w:rPr>
          <w:rFonts w:asciiTheme="minorHAnsi" w:hAnsiTheme="minorHAnsi"/>
          <w:sz w:val="24"/>
          <w:szCs w:val="24"/>
        </w:rPr>
        <w:t xml:space="preserve">at </w:t>
      </w:r>
      <w:r w:rsidR="00496CF8" w:rsidRPr="00496CF8">
        <w:rPr>
          <w:rFonts w:asciiTheme="minorHAnsi" w:hAnsiTheme="minorHAnsi"/>
          <w:sz w:val="24"/>
          <w:szCs w:val="24"/>
        </w:rPr>
        <w:t>multiple times throughout the month</w:t>
      </w:r>
      <w:r w:rsidR="00F37C61" w:rsidRPr="00496CF8">
        <w:rPr>
          <w:rFonts w:asciiTheme="minorHAnsi" w:hAnsiTheme="minorHAnsi"/>
          <w:sz w:val="24"/>
          <w:szCs w:val="24"/>
        </w:rPr>
        <w:t xml:space="preserve">. The average sea surface temperature was </w:t>
      </w:r>
      <w:r w:rsidR="0074580F" w:rsidRPr="00496CF8">
        <w:rPr>
          <w:rFonts w:asciiTheme="minorHAnsi" w:hAnsiTheme="minorHAnsi"/>
          <w:sz w:val="24"/>
          <w:szCs w:val="24"/>
        </w:rPr>
        <w:t>1</w:t>
      </w:r>
      <w:r w:rsidR="00E95B76" w:rsidRPr="00496CF8">
        <w:rPr>
          <w:rFonts w:asciiTheme="minorHAnsi" w:hAnsiTheme="minorHAnsi"/>
          <w:sz w:val="24"/>
          <w:szCs w:val="24"/>
        </w:rPr>
        <w:t>2</w:t>
      </w:r>
      <w:r w:rsidR="0074580F" w:rsidRPr="00496CF8">
        <w:rPr>
          <w:rFonts w:asciiTheme="minorHAnsi" w:hAnsiTheme="minorHAnsi"/>
          <w:sz w:val="24"/>
          <w:szCs w:val="24"/>
        </w:rPr>
        <w:t>.</w:t>
      </w:r>
      <w:r w:rsidR="00E95B76" w:rsidRPr="00496CF8">
        <w:rPr>
          <w:rFonts w:asciiTheme="minorHAnsi" w:hAnsiTheme="minorHAnsi"/>
          <w:sz w:val="24"/>
          <w:szCs w:val="24"/>
        </w:rPr>
        <w:t>47</w:t>
      </w:r>
      <w:r w:rsidR="00B5747D" w:rsidRPr="00496CF8">
        <w:rPr>
          <w:rFonts w:asciiTheme="minorHAnsi" w:hAnsiTheme="minorHAnsi"/>
          <w:sz w:val="24"/>
          <w:szCs w:val="24"/>
        </w:rPr>
        <w:t xml:space="preserve"> </w:t>
      </w:r>
      <w:r w:rsidR="00F37C61" w:rsidRPr="00496CF8">
        <w:rPr>
          <w:rFonts w:asciiTheme="minorHAnsi" w:hAnsiTheme="minorHAnsi" w:cstheme="minorHAnsi"/>
          <w:sz w:val="24"/>
          <w:szCs w:val="24"/>
        </w:rPr>
        <w:t xml:space="preserve">± </w:t>
      </w:r>
      <w:r w:rsidR="006B573F" w:rsidRPr="00496CF8">
        <w:rPr>
          <w:rFonts w:asciiTheme="minorHAnsi" w:hAnsiTheme="minorHAnsi"/>
          <w:sz w:val="24"/>
          <w:szCs w:val="24"/>
        </w:rPr>
        <w:t>0.2</w:t>
      </w:r>
      <w:r w:rsidR="00E95B76" w:rsidRPr="00496CF8">
        <w:rPr>
          <w:rFonts w:asciiTheme="minorHAnsi" w:hAnsiTheme="minorHAnsi"/>
          <w:sz w:val="24"/>
          <w:szCs w:val="24"/>
        </w:rPr>
        <w:t>8</w:t>
      </w:r>
      <w:r w:rsidR="00D20C4E" w:rsidRPr="00496CF8">
        <w:rPr>
          <w:rFonts w:asciiTheme="minorHAnsi" w:hAnsiTheme="minorHAnsi"/>
          <w:sz w:val="24"/>
          <w:szCs w:val="24"/>
        </w:rPr>
        <w:t xml:space="preserve"> </w:t>
      </w:r>
      <w:r w:rsidR="00B5747D" w:rsidRPr="00496CF8">
        <w:rPr>
          <w:rFonts w:asciiTheme="minorHAnsi" w:hAnsiTheme="minorHAnsi"/>
          <w:sz w:val="24"/>
          <w:szCs w:val="24"/>
        </w:rPr>
        <w:t>°C</w:t>
      </w:r>
      <w:r w:rsidR="00CD6367" w:rsidRPr="00496CF8">
        <w:rPr>
          <w:rFonts w:asciiTheme="minorHAnsi" w:hAnsiTheme="minorHAnsi"/>
          <w:sz w:val="24"/>
          <w:szCs w:val="24"/>
        </w:rPr>
        <w:t xml:space="preserve">, </w:t>
      </w:r>
      <w:r w:rsidR="00F37C61" w:rsidRPr="00496CF8">
        <w:rPr>
          <w:rFonts w:asciiTheme="minorHAnsi" w:hAnsiTheme="minorHAnsi"/>
          <w:sz w:val="24"/>
          <w:szCs w:val="24"/>
        </w:rPr>
        <w:t xml:space="preserve">with </w:t>
      </w:r>
      <w:r w:rsidR="006B573F" w:rsidRPr="00496CF8">
        <w:rPr>
          <w:rFonts w:asciiTheme="minorHAnsi" w:hAnsiTheme="minorHAnsi"/>
          <w:sz w:val="24"/>
          <w:szCs w:val="24"/>
        </w:rPr>
        <w:t>a low of 1</w:t>
      </w:r>
      <w:r w:rsidR="00E95B76" w:rsidRPr="00496CF8">
        <w:rPr>
          <w:rFonts w:asciiTheme="minorHAnsi" w:hAnsiTheme="minorHAnsi"/>
          <w:sz w:val="24"/>
          <w:szCs w:val="24"/>
        </w:rPr>
        <w:t>1.92</w:t>
      </w:r>
      <w:r w:rsidR="00CD6367" w:rsidRPr="00496CF8">
        <w:rPr>
          <w:rFonts w:asciiTheme="minorHAnsi" w:hAnsiTheme="minorHAnsi"/>
          <w:sz w:val="24"/>
          <w:szCs w:val="24"/>
        </w:rPr>
        <w:t xml:space="preserve"> </w:t>
      </w:r>
      <w:r w:rsidR="00D20C4E" w:rsidRPr="00496CF8">
        <w:rPr>
          <w:rFonts w:asciiTheme="minorHAnsi" w:hAnsiTheme="minorHAnsi"/>
          <w:sz w:val="24"/>
          <w:szCs w:val="24"/>
        </w:rPr>
        <w:t>°</w:t>
      </w:r>
      <w:r w:rsidR="00D20C4E" w:rsidRPr="006B573F">
        <w:rPr>
          <w:rFonts w:asciiTheme="minorHAnsi" w:hAnsiTheme="minorHAnsi"/>
          <w:sz w:val="24"/>
          <w:szCs w:val="24"/>
        </w:rPr>
        <w:t xml:space="preserve">C </w:t>
      </w:r>
      <w:r w:rsidR="00A03E0F" w:rsidRPr="006B573F">
        <w:rPr>
          <w:rFonts w:asciiTheme="minorHAnsi" w:hAnsiTheme="minorHAnsi"/>
          <w:sz w:val="24"/>
          <w:szCs w:val="24"/>
        </w:rPr>
        <w:t xml:space="preserve">on the </w:t>
      </w:r>
      <w:r w:rsidR="00E95B76">
        <w:rPr>
          <w:rFonts w:asciiTheme="minorHAnsi" w:hAnsiTheme="minorHAnsi"/>
          <w:sz w:val="24"/>
          <w:szCs w:val="24"/>
        </w:rPr>
        <w:t>19</w:t>
      </w:r>
      <w:r w:rsidR="00E95B76" w:rsidRPr="00E95B76">
        <w:rPr>
          <w:rFonts w:asciiTheme="minorHAnsi" w:hAnsiTheme="minorHAnsi"/>
          <w:sz w:val="24"/>
          <w:szCs w:val="24"/>
          <w:vertAlign w:val="superscript"/>
        </w:rPr>
        <w:t>th</w:t>
      </w:r>
      <w:r w:rsidR="00A5027A" w:rsidRPr="006B573F">
        <w:rPr>
          <w:rFonts w:asciiTheme="minorHAnsi" w:hAnsiTheme="minorHAnsi"/>
          <w:sz w:val="24"/>
          <w:szCs w:val="24"/>
        </w:rPr>
        <w:t xml:space="preserve"> and a high of 13</w:t>
      </w:r>
      <w:r w:rsidR="00E95B76">
        <w:rPr>
          <w:rFonts w:asciiTheme="minorHAnsi" w:hAnsiTheme="minorHAnsi"/>
          <w:sz w:val="24"/>
          <w:szCs w:val="24"/>
        </w:rPr>
        <w:t>.15</w:t>
      </w:r>
      <w:r w:rsidR="00CD6367" w:rsidRPr="006B573F">
        <w:rPr>
          <w:rFonts w:asciiTheme="minorHAnsi" w:hAnsiTheme="minorHAnsi"/>
          <w:sz w:val="24"/>
          <w:szCs w:val="24"/>
        </w:rPr>
        <w:t xml:space="preserve"> </w:t>
      </w:r>
      <w:r w:rsidR="00D20C4E" w:rsidRPr="006B573F">
        <w:rPr>
          <w:rFonts w:asciiTheme="minorHAnsi" w:hAnsiTheme="minorHAnsi"/>
          <w:sz w:val="24"/>
          <w:szCs w:val="24"/>
        </w:rPr>
        <w:t xml:space="preserve">°C </w:t>
      </w:r>
      <w:r w:rsidR="00A5027A" w:rsidRPr="001C012A">
        <w:rPr>
          <w:rFonts w:asciiTheme="minorHAnsi" w:hAnsiTheme="minorHAnsi"/>
          <w:sz w:val="24"/>
          <w:szCs w:val="24"/>
        </w:rPr>
        <w:t xml:space="preserve">on the </w:t>
      </w:r>
      <w:r w:rsidR="00A03E0F" w:rsidRPr="001C012A">
        <w:rPr>
          <w:rFonts w:asciiTheme="minorHAnsi" w:hAnsiTheme="minorHAnsi"/>
          <w:sz w:val="24"/>
          <w:szCs w:val="24"/>
        </w:rPr>
        <w:t>1</w:t>
      </w:r>
      <w:r w:rsidR="00E95B76" w:rsidRPr="00E95B76">
        <w:rPr>
          <w:rFonts w:asciiTheme="minorHAnsi" w:hAnsiTheme="minorHAnsi"/>
          <w:sz w:val="24"/>
          <w:szCs w:val="24"/>
          <w:vertAlign w:val="superscript"/>
        </w:rPr>
        <w:t>st</w:t>
      </w:r>
      <w:r w:rsidR="00B5747D" w:rsidRPr="001C012A">
        <w:rPr>
          <w:rFonts w:asciiTheme="minorHAnsi" w:hAnsiTheme="minorHAnsi"/>
          <w:sz w:val="24"/>
          <w:szCs w:val="24"/>
        </w:rPr>
        <w:t xml:space="preserve">. This was </w:t>
      </w:r>
      <w:r w:rsidR="00BC6BDF">
        <w:rPr>
          <w:rFonts w:asciiTheme="minorHAnsi" w:hAnsiTheme="minorHAnsi"/>
          <w:sz w:val="24"/>
          <w:szCs w:val="24"/>
        </w:rPr>
        <w:t>0.11</w:t>
      </w:r>
      <w:r w:rsidR="00EF2A70" w:rsidRPr="001C012A">
        <w:rPr>
          <w:rFonts w:asciiTheme="minorHAnsi" w:hAnsiTheme="minorHAnsi"/>
          <w:sz w:val="24"/>
          <w:szCs w:val="24"/>
        </w:rPr>
        <w:t xml:space="preserve"> °C </w:t>
      </w:r>
      <w:r w:rsidR="001C012A" w:rsidRPr="001C012A">
        <w:rPr>
          <w:rFonts w:asciiTheme="minorHAnsi" w:hAnsiTheme="minorHAnsi"/>
          <w:sz w:val="24"/>
          <w:szCs w:val="24"/>
        </w:rPr>
        <w:t>warmer</w:t>
      </w:r>
      <w:r w:rsidR="00EF2A70" w:rsidRPr="001C012A">
        <w:rPr>
          <w:rFonts w:asciiTheme="minorHAnsi" w:hAnsiTheme="minorHAnsi"/>
          <w:sz w:val="24"/>
          <w:szCs w:val="24"/>
        </w:rPr>
        <w:t xml:space="preserve"> than the </w:t>
      </w:r>
      <w:r w:rsidR="005D44B1" w:rsidRPr="001C012A">
        <w:rPr>
          <w:rFonts w:asciiTheme="minorHAnsi" w:hAnsiTheme="minorHAnsi"/>
          <w:sz w:val="24"/>
          <w:szCs w:val="24"/>
        </w:rPr>
        <w:t>long-term</w:t>
      </w:r>
      <w:r w:rsidR="00EF2A70" w:rsidRPr="001C012A">
        <w:rPr>
          <w:rFonts w:asciiTheme="minorHAnsi" w:hAnsiTheme="minorHAnsi"/>
          <w:sz w:val="24"/>
          <w:szCs w:val="24"/>
        </w:rPr>
        <w:t xml:space="preserve"> average for </w:t>
      </w:r>
      <w:r w:rsidR="00BC6BDF">
        <w:rPr>
          <w:rFonts w:asciiTheme="minorHAnsi" w:hAnsiTheme="minorHAnsi"/>
          <w:sz w:val="24"/>
          <w:szCs w:val="24"/>
        </w:rPr>
        <w:t>January</w:t>
      </w:r>
      <w:r w:rsidR="00EF2A70" w:rsidRPr="001C012A">
        <w:rPr>
          <w:rFonts w:asciiTheme="minorHAnsi" w:hAnsiTheme="minorHAnsi"/>
          <w:sz w:val="24"/>
          <w:szCs w:val="24"/>
        </w:rPr>
        <w:t>.</w:t>
      </w:r>
      <w:r w:rsidR="00EF2A70">
        <w:rPr>
          <w:rFonts w:asciiTheme="minorHAnsi" w:hAnsiTheme="minorHAnsi"/>
          <w:sz w:val="24"/>
          <w:szCs w:val="24"/>
        </w:rPr>
        <w:t xml:space="preserve"> </w:t>
      </w:r>
    </w:p>
    <w:p w14:paraId="308CCE8D" w14:textId="77777777" w:rsidR="003C5FD8" w:rsidRDefault="003C5FD8" w:rsidP="00DD55A4">
      <w:pPr>
        <w:rPr>
          <w:rFonts w:asciiTheme="minorHAnsi" w:hAnsiTheme="minorHAnsi"/>
          <w:b/>
          <w:color w:val="005A9E"/>
          <w:sz w:val="32"/>
          <w:szCs w:val="32"/>
        </w:rPr>
      </w:pPr>
    </w:p>
    <w:p w14:paraId="4BBD8719" w14:textId="40F4A605" w:rsidR="00B67478" w:rsidRPr="00636054" w:rsidRDefault="00810BE6" w:rsidP="00DD55A4">
      <w:pPr>
        <w:rPr>
          <w:rFonts w:asciiTheme="minorHAnsi" w:hAnsiTheme="minorHAnsi"/>
          <w:b/>
          <w:color w:val="005A9E"/>
          <w:sz w:val="32"/>
          <w:szCs w:val="32"/>
        </w:rPr>
      </w:pPr>
      <w:r w:rsidRPr="00636054">
        <w:rPr>
          <w:rFonts w:asciiTheme="minorHAnsi" w:hAnsiTheme="minorHAnsi"/>
          <w:b/>
          <w:color w:val="005A9E"/>
          <w:sz w:val="32"/>
          <w:szCs w:val="32"/>
        </w:rPr>
        <w:t>Oiled &amp; Entangled Wildlife</w:t>
      </w:r>
    </w:p>
    <w:p w14:paraId="118A6DAC" w14:textId="44D9C0CD" w:rsidR="00661B88" w:rsidRPr="00834331" w:rsidRDefault="00636054" w:rsidP="00DD55A4">
      <w:pPr>
        <w:rPr>
          <w:rFonts w:asciiTheme="minorHAnsi" w:hAnsiTheme="minorHAnsi"/>
          <w:sz w:val="24"/>
          <w:szCs w:val="24"/>
        </w:rPr>
      </w:pPr>
      <w:r>
        <w:rPr>
          <w:rFonts w:asciiTheme="minorHAnsi" w:hAnsiTheme="minorHAnsi"/>
          <w:sz w:val="24"/>
          <w:szCs w:val="24"/>
        </w:rPr>
        <w:t>No oiled wildlife was observed this month.</w:t>
      </w:r>
    </w:p>
    <w:p w14:paraId="72B77944" w14:textId="77777777" w:rsidR="00661B88" w:rsidRPr="00834331" w:rsidRDefault="00661B88" w:rsidP="00DD55A4">
      <w:pPr>
        <w:rPr>
          <w:rFonts w:asciiTheme="minorHAnsi" w:hAnsiTheme="minorHAnsi"/>
          <w:sz w:val="24"/>
          <w:szCs w:val="24"/>
        </w:rPr>
      </w:pPr>
    </w:p>
    <w:p w14:paraId="23815F62" w14:textId="230DE2F1" w:rsidR="00807E08" w:rsidRDefault="00834331" w:rsidP="00DD55A4">
      <w:pPr>
        <w:rPr>
          <w:rFonts w:asciiTheme="minorHAnsi" w:hAnsiTheme="minorHAnsi"/>
          <w:sz w:val="24"/>
          <w:szCs w:val="24"/>
        </w:rPr>
      </w:pPr>
      <w:r w:rsidRPr="00834331">
        <w:rPr>
          <w:rFonts w:asciiTheme="minorHAnsi" w:hAnsiTheme="minorHAnsi"/>
          <w:sz w:val="24"/>
          <w:szCs w:val="24"/>
        </w:rPr>
        <w:t>Nine</w:t>
      </w:r>
      <w:r w:rsidR="0023296D" w:rsidRPr="00834331">
        <w:rPr>
          <w:rFonts w:asciiTheme="minorHAnsi" w:hAnsiTheme="minorHAnsi"/>
          <w:sz w:val="24"/>
          <w:szCs w:val="24"/>
        </w:rPr>
        <w:t xml:space="preserve"> California Sea Lions</w:t>
      </w:r>
      <w:r w:rsidR="006A44B9" w:rsidRPr="00834331">
        <w:rPr>
          <w:rFonts w:asciiTheme="minorHAnsi" w:hAnsiTheme="minorHAnsi"/>
          <w:sz w:val="24"/>
          <w:szCs w:val="24"/>
        </w:rPr>
        <w:t xml:space="preserve"> </w:t>
      </w:r>
      <w:r w:rsidR="0023296D" w:rsidRPr="00834331">
        <w:rPr>
          <w:rFonts w:asciiTheme="minorHAnsi" w:hAnsiTheme="minorHAnsi"/>
          <w:sz w:val="24"/>
          <w:szCs w:val="24"/>
        </w:rPr>
        <w:t xml:space="preserve">were </w:t>
      </w:r>
      <w:r w:rsidR="00C839F7" w:rsidRPr="00834331">
        <w:rPr>
          <w:rFonts w:asciiTheme="minorHAnsi" w:hAnsiTheme="minorHAnsi"/>
          <w:sz w:val="24"/>
          <w:szCs w:val="24"/>
        </w:rPr>
        <w:t>observed to be</w:t>
      </w:r>
      <w:r w:rsidR="0023296D" w:rsidRPr="00834331">
        <w:rPr>
          <w:rFonts w:asciiTheme="minorHAnsi" w:hAnsiTheme="minorHAnsi"/>
          <w:sz w:val="24"/>
          <w:szCs w:val="24"/>
        </w:rPr>
        <w:t xml:space="preserve"> </w:t>
      </w:r>
      <w:r w:rsidRPr="00834331">
        <w:rPr>
          <w:rFonts w:asciiTheme="minorHAnsi" w:hAnsiTheme="minorHAnsi"/>
          <w:sz w:val="24"/>
          <w:szCs w:val="24"/>
        </w:rPr>
        <w:t>entangled with</w:t>
      </w:r>
      <w:r w:rsidR="006A44B9" w:rsidRPr="00834331">
        <w:rPr>
          <w:rFonts w:asciiTheme="minorHAnsi" w:hAnsiTheme="minorHAnsi"/>
          <w:sz w:val="24"/>
          <w:szCs w:val="24"/>
        </w:rPr>
        <w:t xml:space="preserve"> monofilament, </w:t>
      </w:r>
      <w:r w:rsidRPr="00834331">
        <w:rPr>
          <w:rFonts w:asciiTheme="minorHAnsi" w:hAnsiTheme="minorHAnsi"/>
          <w:sz w:val="24"/>
          <w:szCs w:val="24"/>
        </w:rPr>
        <w:t>packing</w:t>
      </w:r>
      <w:r w:rsidR="00C839F7" w:rsidRPr="00834331">
        <w:rPr>
          <w:rFonts w:asciiTheme="minorHAnsi" w:hAnsiTheme="minorHAnsi"/>
          <w:sz w:val="24"/>
          <w:szCs w:val="24"/>
        </w:rPr>
        <w:t xml:space="preserve"> strap</w:t>
      </w:r>
      <w:r w:rsidRPr="00834331">
        <w:rPr>
          <w:rFonts w:asciiTheme="minorHAnsi" w:hAnsiTheme="minorHAnsi"/>
          <w:sz w:val="24"/>
          <w:szCs w:val="24"/>
        </w:rPr>
        <w:t>s</w:t>
      </w:r>
      <w:r w:rsidR="00C839F7" w:rsidRPr="00834331">
        <w:rPr>
          <w:rFonts w:asciiTheme="minorHAnsi" w:hAnsiTheme="minorHAnsi"/>
          <w:sz w:val="24"/>
          <w:szCs w:val="24"/>
        </w:rPr>
        <w:t>, or</w:t>
      </w:r>
      <w:r w:rsidRPr="00834331">
        <w:rPr>
          <w:rFonts w:asciiTheme="minorHAnsi" w:hAnsiTheme="minorHAnsi"/>
          <w:sz w:val="24"/>
          <w:szCs w:val="24"/>
        </w:rPr>
        <w:t xml:space="preserve"> an</w:t>
      </w:r>
      <w:r w:rsidR="00636054">
        <w:rPr>
          <w:rFonts w:asciiTheme="minorHAnsi" w:hAnsiTheme="minorHAnsi"/>
          <w:sz w:val="24"/>
          <w:szCs w:val="24"/>
        </w:rPr>
        <w:t xml:space="preserve"> unknown material.</w:t>
      </w:r>
    </w:p>
    <w:p w14:paraId="7E6D0D43" w14:textId="77777777" w:rsidR="00326473" w:rsidRDefault="00326473" w:rsidP="00DD55A4">
      <w:pPr>
        <w:rPr>
          <w:rFonts w:asciiTheme="minorHAnsi" w:hAnsiTheme="minorHAnsi"/>
          <w:b/>
          <w:color w:val="005A9E"/>
          <w:sz w:val="32"/>
          <w:szCs w:val="32"/>
        </w:rPr>
      </w:pPr>
    </w:p>
    <w:p w14:paraId="335F19B5" w14:textId="77777777" w:rsidR="00810BE6" w:rsidRPr="00500D91" w:rsidRDefault="00810BE6" w:rsidP="00DD55A4">
      <w:pPr>
        <w:rPr>
          <w:rFonts w:asciiTheme="minorHAnsi" w:hAnsiTheme="minorHAnsi"/>
          <w:b/>
          <w:color w:val="005A9E"/>
          <w:sz w:val="32"/>
          <w:szCs w:val="32"/>
        </w:rPr>
      </w:pPr>
      <w:r w:rsidRPr="00500D91">
        <w:rPr>
          <w:rFonts w:asciiTheme="minorHAnsi" w:hAnsiTheme="minorHAnsi"/>
          <w:b/>
          <w:color w:val="005A9E"/>
          <w:sz w:val="32"/>
          <w:szCs w:val="32"/>
        </w:rPr>
        <w:t>Breeding Birds</w:t>
      </w:r>
    </w:p>
    <w:p w14:paraId="1477388E" w14:textId="4F9DC848" w:rsidR="00DD55A4" w:rsidRPr="00477107" w:rsidRDefault="00810BE6" w:rsidP="00827331">
      <w:pPr>
        <w:rPr>
          <w:rFonts w:asciiTheme="minorHAnsi" w:hAnsiTheme="minorHAnsi"/>
          <w:sz w:val="24"/>
          <w:szCs w:val="24"/>
        </w:rPr>
      </w:pPr>
      <w:r w:rsidRPr="00477107">
        <w:rPr>
          <w:rFonts w:asciiTheme="minorHAnsi" w:hAnsiTheme="minorHAnsi"/>
          <w:b/>
          <w:sz w:val="24"/>
          <w:szCs w:val="24"/>
        </w:rPr>
        <w:t xml:space="preserve">Storm-Petrels </w:t>
      </w:r>
      <w:r w:rsidRPr="00477107">
        <w:rPr>
          <w:rFonts w:asciiTheme="minorHAnsi" w:hAnsiTheme="minorHAnsi"/>
          <w:sz w:val="24"/>
          <w:szCs w:val="24"/>
        </w:rPr>
        <w:t>–</w:t>
      </w:r>
      <w:r w:rsidR="000D4983" w:rsidRPr="00477107">
        <w:rPr>
          <w:rFonts w:asciiTheme="minorHAnsi" w:hAnsiTheme="minorHAnsi"/>
          <w:sz w:val="24"/>
          <w:szCs w:val="24"/>
        </w:rPr>
        <w:t xml:space="preserve"> </w:t>
      </w:r>
      <w:r w:rsidR="00834331" w:rsidRPr="00477107">
        <w:rPr>
          <w:rFonts w:asciiTheme="minorHAnsi" w:hAnsiTheme="minorHAnsi"/>
          <w:sz w:val="24"/>
          <w:szCs w:val="24"/>
        </w:rPr>
        <w:t>None detected this month.</w:t>
      </w:r>
    </w:p>
    <w:p w14:paraId="310EEDC2" w14:textId="77777777" w:rsidR="00736A1A" w:rsidRPr="00477107" w:rsidRDefault="00736A1A" w:rsidP="00827331">
      <w:pPr>
        <w:rPr>
          <w:rFonts w:asciiTheme="minorHAnsi" w:hAnsiTheme="minorHAnsi"/>
          <w:sz w:val="24"/>
          <w:szCs w:val="24"/>
        </w:rPr>
      </w:pPr>
    </w:p>
    <w:p w14:paraId="1C8E4ACA" w14:textId="02B574DE" w:rsidR="00F9424F" w:rsidRPr="00477107" w:rsidRDefault="00810BE6" w:rsidP="00B55041">
      <w:pPr>
        <w:rPr>
          <w:rFonts w:asciiTheme="minorHAnsi" w:hAnsiTheme="minorHAnsi"/>
          <w:b/>
          <w:sz w:val="24"/>
          <w:szCs w:val="24"/>
        </w:rPr>
      </w:pPr>
      <w:r w:rsidRPr="00477107">
        <w:rPr>
          <w:rFonts w:asciiTheme="minorHAnsi" w:hAnsiTheme="minorHAnsi"/>
          <w:b/>
          <w:sz w:val="24"/>
          <w:szCs w:val="24"/>
        </w:rPr>
        <w:t>Brandt’s</w:t>
      </w:r>
      <w:r w:rsidR="00F9424F" w:rsidRPr="00477107">
        <w:rPr>
          <w:rFonts w:asciiTheme="minorHAnsi" w:hAnsiTheme="minorHAnsi"/>
          <w:b/>
          <w:sz w:val="24"/>
          <w:szCs w:val="24"/>
        </w:rPr>
        <w:t xml:space="preserve"> </w:t>
      </w:r>
      <w:r w:rsidR="007430A5" w:rsidRPr="00477107">
        <w:rPr>
          <w:rFonts w:asciiTheme="minorHAnsi" w:hAnsiTheme="minorHAnsi"/>
          <w:b/>
          <w:sz w:val="24"/>
          <w:szCs w:val="24"/>
        </w:rPr>
        <w:t xml:space="preserve">Cormorant </w:t>
      </w:r>
      <w:r w:rsidR="00F9424F" w:rsidRPr="00477107">
        <w:rPr>
          <w:rFonts w:asciiTheme="minorHAnsi" w:hAnsiTheme="minorHAnsi"/>
          <w:sz w:val="24"/>
          <w:szCs w:val="24"/>
        </w:rPr>
        <w:t>–</w:t>
      </w:r>
      <w:r w:rsidR="00512B66" w:rsidRPr="00477107">
        <w:rPr>
          <w:rFonts w:asciiTheme="minorHAnsi" w:hAnsiTheme="minorHAnsi"/>
          <w:sz w:val="24"/>
          <w:szCs w:val="24"/>
        </w:rPr>
        <w:t xml:space="preserve"> </w:t>
      </w:r>
      <w:r w:rsidR="00533BCB" w:rsidRPr="00477107">
        <w:rPr>
          <w:rFonts w:asciiTheme="minorHAnsi" w:hAnsiTheme="minorHAnsi"/>
          <w:sz w:val="24"/>
          <w:szCs w:val="24"/>
        </w:rPr>
        <w:t>Several hundred</w:t>
      </w:r>
      <w:r w:rsidR="001268D5" w:rsidRPr="00477107">
        <w:rPr>
          <w:rFonts w:asciiTheme="minorHAnsi" w:hAnsiTheme="minorHAnsi"/>
          <w:sz w:val="24"/>
          <w:szCs w:val="24"/>
        </w:rPr>
        <w:t xml:space="preserve"> adults and immatures were observed at typical roost locations such as Sugarloaf, North Landing, and West Head.</w:t>
      </w:r>
    </w:p>
    <w:p w14:paraId="0D85E6F6" w14:textId="77777777" w:rsidR="00F9424F" w:rsidRPr="00477107" w:rsidRDefault="00F9424F" w:rsidP="00DD55A4">
      <w:pPr>
        <w:ind w:left="720" w:hanging="720"/>
        <w:rPr>
          <w:rFonts w:asciiTheme="minorHAnsi" w:hAnsiTheme="minorHAnsi"/>
          <w:b/>
          <w:sz w:val="24"/>
          <w:szCs w:val="24"/>
        </w:rPr>
      </w:pPr>
    </w:p>
    <w:p w14:paraId="2AC92D63" w14:textId="6F93F828" w:rsidR="00F9424F" w:rsidRPr="00477107" w:rsidRDefault="00F9424F" w:rsidP="00B55041">
      <w:pPr>
        <w:rPr>
          <w:rFonts w:asciiTheme="minorHAnsi" w:hAnsiTheme="minorHAnsi"/>
          <w:b/>
          <w:sz w:val="24"/>
          <w:szCs w:val="24"/>
        </w:rPr>
      </w:pPr>
      <w:r w:rsidRPr="00477107">
        <w:rPr>
          <w:rFonts w:asciiTheme="minorHAnsi" w:hAnsiTheme="minorHAnsi"/>
          <w:b/>
          <w:sz w:val="24"/>
          <w:szCs w:val="24"/>
        </w:rPr>
        <w:t>Pelagic</w:t>
      </w:r>
      <w:r w:rsidR="007430A5" w:rsidRPr="00477107">
        <w:rPr>
          <w:rFonts w:asciiTheme="minorHAnsi" w:hAnsiTheme="minorHAnsi"/>
          <w:b/>
          <w:sz w:val="24"/>
          <w:szCs w:val="24"/>
        </w:rPr>
        <w:t xml:space="preserve"> Cormorant </w:t>
      </w:r>
      <w:r w:rsidRPr="00477107">
        <w:rPr>
          <w:rFonts w:asciiTheme="minorHAnsi" w:hAnsiTheme="minorHAnsi"/>
          <w:sz w:val="24"/>
          <w:szCs w:val="24"/>
        </w:rPr>
        <w:t>–</w:t>
      </w:r>
      <w:r w:rsidR="00C25DF7" w:rsidRPr="00477107">
        <w:rPr>
          <w:rFonts w:asciiTheme="minorHAnsi" w:hAnsiTheme="minorHAnsi"/>
          <w:sz w:val="24"/>
          <w:szCs w:val="24"/>
        </w:rPr>
        <w:t xml:space="preserve"> </w:t>
      </w:r>
      <w:r w:rsidR="00E70A17" w:rsidRPr="00477107">
        <w:rPr>
          <w:rFonts w:asciiTheme="minorHAnsi" w:hAnsiTheme="minorHAnsi"/>
          <w:sz w:val="24"/>
          <w:szCs w:val="24"/>
        </w:rPr>
        <w:t>Several</w:t>
      </w:r>
      <w:r w:rsidR="001268D5" w:rsidRPr="00477107">
        <w:rPr>
          <w:rFonts w:asciiTheme="minorHAnsi" w:hAnsiTheme="minorHAnsi"/>
          <w:sz w:val="24"/>
          <w:szCs w:val="24"/>
        </w:rPr>
        <w:t xml:space="preserve"> dozen </w:t>
      </w:r>
      <w:r w:rsidR="00533BCB" w:rsidRPr="00477107">
        <w:rPr>
          <w:rFonts w:asciiTheme="minorHAnsi" w:hAnsiTheme="minorHAnsi"/>
          <w:sz w:val="24"/>
          <w:szCs w:val="24"/>
        </w:rPr>
        <w:t>roosted</w:t>
      </w:r>
      <w:r w:rsidR="001268D5" w:rsidRPr="00477107">
        <w:rPr>
          <w:rFonts w:asciiTheme="minorHAnsi" w:hAnsiTheme="minorHAnsi"/>
          <w:sz w:val="24"/>
          <w:szCs w:val="24"/>
        </w:rPr>
        <w:t xml:space="preserve"> at typical </w:t>
      </w:r>
      <w:r w:rsidR="00533BCB" w:rsidRPr="00477107">
        <w:rPr>
          <w:rFonts w:asciiTheme="minorHAnsi" w:hAnsiTheme="minorHAnsi"/>
          <w:sz w:val="24"/>
          <w:szCs w:val="24"/>
        </w:rPr>
        <w:t>sites</w:t>
      </w:r>
      <w:r w:rsidR="001268D5" w:rsidRPr="00477107">
        <w:rPr>
          <w:rFonts w:asciiTheme="minorHAnsi" w:hAnsiTheme="minorHAnsi"/>
          <w:sz w:val="24"/>
          <w:szCs w:val="24"/>
        </w:rPr>
        <w:t xml:space="preserve"> such as North Landing,</w:t>
      </w:r>
      <w:r w:rsidR="00E70A17" w:rsidRPr="00477107">
        <w:rPr>
          <w:rFonts w:asciiTheme="minorHAnsi" w:hAnsiTheme="minorHAnsi"/>
          <w:sz w:val="24"/>
          <w:szCs w:val="24"/>
        </w:rPr>
        <w:t xml:space="preserve"> Sugarloaf,</w:t>
      </w:r>
      <w:r w:rsidR="001268D5" w:rsidRPr="00477107">
        <w:rPr>
          <w:rFonts w:asciiTheme="minorHAnsi" w:hAnsiTheme="minorHAnsi"/>
          <w:sz w:val="24"/>
          <w:szCs w:val="24"/>
        </w:rPr>
        <w:t xml:space="preserve"> Blowhole Peninsula, and Sea Pigeon Gulch.</w:t>
      </w:r>
    </w:p>
    <w:p w14:paraId="3D9958FE" w14:textId="77777777" w:rsidR="00E16C37" w:rsidRPr="00477107" w:rsidRDefault="00E16C37" w:rsidP="00935DFE">
      <w:pPr>
        <w:rPr>
          <w:rFonts w:asciiTheme="minorHAnsi" w:hAnsiTheme="minorHAnsi"/>
          <w:b/>
          <w:sz w:val="24"/>
          <w:szCs w:val="24"/>
        </w:rPr>
      </w:pPr>
    </w:p>
    <w:p w14:paraId="3CC164BF" w14:textId="5AA5F161" w:rsidR="00DD55A4" w:rsidRPr="00477107" w:rsidRDefault="00E34D9F" w:rsidP="00935DFE">
      <w:pPr>
        <w:rPr>
          <w:rFonts w:asciiTheme="minorHAnsi" w:hAnsiTheme="minorHAnsi"/>
          <w:sz w:val="24"/>
          <w:szCs w:val="24"/>
        </w:rPr>
      </w:pPr>
      <w:r w:rsidRPr="00477107">
        <w:rPr>
          <w:rFonts w:asciiTheme="minorHAnsi" w:hAnsiTheme="minorHAnsi"/>
          <w:b/>
          <w:sz w:val="24"/>
          <w:szCs w:val="24"/>
        </w:rPr>
        <w:t>Double</w:t>
      </w:r>
      <w:r w:rsidR="00CF629E" w:rsidRPr="00477107">
        <w:rPr>
          <w:rFonts w:asciiTheme="minorHAnsi" w:hAnsiTheme="minorHAnsi"/>
          <w:b/>
          <w:sz w:val="24"/>
          <w:szCs w:val="24"/>
        </w:rPr>
        <w:t>-c</w:t>
      </w:r>
      <w:r w:rsidRPr="00477107">
        <w:rPr>
          <w:rFonts w:asciiTheme="minorHAnsi" w:hAnsiTheme="minorHAnsi"/>
          <w:b/>
          <w:sz w:val="24"/>
          <w:szCs w:val="24"/>
        </w:rPr>
        <w:t xml:space="preserve">rested </w:t>
      </w:r>
      <w:r w:rsidR="00810BE6" w:rsidRPr="00477107">
        <w:rPr>
          <w:rFonts w:asciiTheme="minorHAnsi" w:hAnsiTheme="minorHAnsi"/>
          <w:b/>
          <w:sz w:val="24"/>
          <w:szCs w:val="24"/>
        </w:rPr>
        <w:t>Cormorant</w:t>
      </w:r>
      <w:r w:rsidR="00810BE6" w:rsidRPr="00477107">
        <w:rPr>
          <w:rFonts w:asciiTheme="minorHAnsi" w:hAnsiTheme="minorHAnsi"/>
          <w:sz w:val="24"/>
          <w:szCs w:val="24"/>
        </w:rPr>
        <w:t xml:space="preserve"> –</w:t>
      </w:r>
      <w:r w:rsidR="00680759" w:rsidRPr="00477107">
        <w:rPr>
          <w:rFonts w:asciiTheme="minorHAnsi" w:hAnsiTheme="minorHAnsi"/>
          <w:sz w:val="24"/>
          <w:szCs w:val="24"/>
        </w:rPr>
        <w:t xml:space="preserve"> </w:t>
      </w:r>
      <w:r w:rsidR="00500D91">
        <w:rPr>
          <w:rFonts w:asciiTheme="minorHAnsi" w:hAnsiTheme="minorHAnsi"/>
          <w:sz w:val="24"/>
          <w:szCs w:val="24"/>
        </w:rPr>
        <w:t>None were seen on the island.</w:t>
      </w:r>
    </w:p>
    <w:p w14:paraId="35CB32A2" w14:textId="77777777" w:rsidR="00DD55A4" w:rsidRPr="00CE1989" w:rsidRDefault="00DD55A4" w:rsidP="00FC266A">
      <w:pPr>
        <w:rPr>
          <w:rFonts w:asciiTheme="minorHAnsi" w:hAnsiTheme="minorHAnsi"/>
          <w:sz w:val="24"/>
          <w:szCs w:val="24"/>
          <w:highlight w:val="yellow"/>
        </w:rPr>
      </w:pPr>
    </w:p>
    <w:p w14:paraId="34BD358B" w14:textId="2B0A2937" w:rsidR="00E955A2" w:rsidRPr="00477107" w:rsidRDefault="00810BE6" w:rsidP="002D1606">
      <w:pPr>
        <w:rPr>
          <w:rFonts w:asciiTheme="minorHAnsi" w:hAnsiTheme="minorHAnsi"/>
          <w:sz w:val="24"/>
          <w:szCs w:val="24"/>
        </w:rPr>
      </w:pPr>
      <w:r w:rsidRPr="00477107">
        <w:rPr>
          <w:rFonts w:asciiTheme="minorHAnsi" w:hAnsiTheme="minorHAnsi"/>
          <w:b/>
          <w:sz w:val="24"/>
          <w:szCs w:val="24"/>
        </w:rPr>
        <w:lastRenderedPageBreak/>
        <w:t>Western Gull</w:t>
      </w:r>
      <w:r w:rsidRPr="00477107">
        <w:rPr>
          <w:rFonts w:asciiTheme="minorHAnsi" w:hAnsiTheme="minorHAnsi"/>
          <w:sz w:val="24"/>
          <w:szCs w:val="24"/>
        </w:rPr>
        <w:t xml:space="preserve"> –</w:t>
      </w:r>
      <w:r w:rsidR="001268D5" w:rsidRPr="00477107">
        <w:rPr>
          <w:rFonts w:asciiTheme="minorHAnsi" w:hAnsiTheme="minorHAnsi"/>
          <w:sz w:val="24"/>
          <w:szCs w:val="24"/>
        </w:rPr>
        <w:t xml:space="preserve"> </w:t>
      </w:r>
      <w:r w:rsidR="00E70A17" w:rsidRPr="00477107">
        <w:rPr>
          <w:rFonts w:asciiTheme="minorHAnsi" w:hAnsiTheme="minorHAnsi"/>
          <w:sz w:val="24"/>
          <w:szCs w:val="24"/>
        </w:rPr>
        <w:t>Many adults were on territories at dawn, but most</w:t>
      </w:r>
      <w:r w:rsidR="00477107" w:rsidRPr="00477107">
        <w:rPr>
          <w:rFonts w:asciiTheme="minorHAnsi" w:hAnsiTheme="minorHAnsi"/>
          <w:sz w:val="24"/>
          <w:szCs w:val="24"/>
        </w:rPr>
        <w:t xml:space="preserve"> dispersed throughout the day. Increasing numbers were observed </w:t>
      </w:r>
      <w:r w:rsidR="00E12CDD" w:rsidRPr="00477107">
        <w:rPr>
          <w:rFonts w:asciiTheme="minorHAnsi" w:hAnsiTheme="minorHAnsi"/>
          <w:sz w:val="24"/>
          <w:szCs w:val="24"/>
        </w:rPr>
        <w:t>us</w:t>
      </w:r>
      <w:r w:rsidR="00477107" w:rsidRPr="00477107">
        <w:rPr>
          <w:rFonts w:asciiTheme="minorHAnsi" w:hAnsiTheme="minorHAnsi"/>
          <w:sz w:val="24"/>
          <w:szCs w:val="24"/>
        </w:rPr>
        <w:t>ing</w:t>
      </w:r>
      <w:r w:rsidR="002524BE" w:rsidRPr="00477107">
        <w:rPr>
          <w:rFonts w:asciiTheme="minorHAnsi" w:hAnsiTheme="minorHAnsi"/>
          <w:sz w:val="24"/>
          <w:szCs w:val="24"/>
        </w:rPr>
        <w:t xml:space="preserve"> the island</w:t>
      </w:r>
      <w:r w:rsidR="001268D5" w:rsidRPr="00477107">
        <w:rPr>
          <w:rFonts w:asciiTheme="minorHAnsi" w:hAnsiTheme="minorHAnsi"/>
          <w:sz w:val="24"/>
          <w:szCs w:val="24"/>
        </w:rPr>
        <w:t>’s shoreline</w:t>
      </w:r>
      <w:r w:rsidR="002524BE" w:rsidRPr="00477107">
        <w:rPr>
          <w:rFonts w:asciiTheme="minorHAnsi" w:hAnsiTheme="minorHAnsi"/>
          <w:sz w:val="24"/>
          <w:szCs w:val="24"/>
        </w:rPr>
        <w:t xml:space="preserve"> to roost at typical </w:t>
      </w:r>
      <w:r w:rsidR="001268D5" w:rsidRPr="00477107">
        <w:rPr>
          <w:rFonts w:asciiTheme="minorHAnsi" w:hAnsiTheme="minorHAnsi"/>
          <w:sz w:val="24"/>
          <w:szCs w:val="24"/>
        </w:rPr>
        <w:t xml:space="preserve">locations </w:t>
      </w:r>
      <w:r w:rsidR="002524BE" w:rsidRPr="00477107">
        <w:rPr>
          <w:rFonts w:asciiTheme="minorHAnsi" w:hAnsiTheme="minorHAnsi"/>
          <w:sz w:val="24"/>
          <w:szCs w:val="24"/>
        </w:rPr>
        <w:t xml:space="preserve">such as </w:t>
      </w:r>
      <w:r w:rsidR="001268D5" w:rsidRPr="00477107">
        <w:rPr>
          <w:rFonts w:asciiTheme="minorHAnsi" w:hAnsiTheme="minorHAnsi"/>
          <w:sz w:val="24"/>
          <w:szCs w:val="24"/>
        </w:rPr>
        <w:t xml:space="preserve">Mussel Flat, Low Arch, Shell Beach, </w:t>
      </w:r>
      <w:r w:rsidR="00E70A17" w:rsidRPr="00477107">
        <w:rPr>
          <w:rFonts w:asciiTheme="minorHAnsi" w:hAnsiTheme="minorHAnsi"/>
          <w:sz w:val="24"/>
          <w:szCs w:val="24"/>
        </w:rPr>
        <w:t>and Aulon Peninsula.</w:t>
      </w:r>
    </w:p>
    <w:p w14:paraId="62E2AC52" w14:textId="77777777" w:rsidR="004A3C38" w:rsidRPr="00CE1989" w:rsidRDefault="004A3C38" w:rsidP="00672F14">
      <w:pPr>
        <w:ind w:left="720" w:hanging="720"/>
        <w:rPr>
          <w:rFonts w:asciiTheme="minorHAnsi" w:hAnsiTheme="minorHAnsi"/>
          <w:sz w:val="24"/>
          <w:szCs w:val="24"/>
          <w:highlight w:val="yellow"/>
        </w:rPr>
      </w:pPr>
    </w:p>
    <w:p w14:paraId="717F433F" w14:textId="0E9C68BC" w:rsidR="00DD55A4" w:rsidRPr="00477107" w:rsidRDefault="00810BE6" w:rsidP="00410B24">
      <w:pPr>
        <w:rPr>
          <w:rFonts w:asciiTheme="minorHAnsi" w:hAnsiTheme="minorHAnsi"/>
          <w:sz w:val="24"/>
          <w:szCs w:val="24"/>
        </w:rPr>
      </w:pPr>
      <w:r w:rsidRPr="00477107">
        <w:rPr>
          <w:rFonts w:asciiTheme="minorHAnsi" w:hAnsiTheme="minorHAnsi"/>
          <w:b/>
          <w:sz w:val="24"/>
          <w:szCs w:val="24"/>
        </w:rPr>
        <w:t xml:space="preserve">California Gulls </w:t>
      </w:r>
      <w:r w:rsidR="004A3C38" w:rsidRPr="00477107">
        <w:rPr>
          <w:rFonts w:asciiTheme="minorHAnsi" w:hAnsiTheme="minorHAnsi"/>
          <w:sz w:val="24"/>
          <w:szCs w:val="24"/>
        </w:rPr>
        <w:t>–</w:t>
      </w:r>
      <w:r w:rsidR="002B0945" w:rsidRPr="00477107">
        <w:rPr>
          <w:rFonts w:asciiTheme="minorHAnsi" w:hAnsiTheme="minorHAnsi"/>
          <w:sz w:val="24"/>
          <w:szCs w:val="24"/>
        </w:rPr>
        <w:t xml:space="preserve"> </w:t>
      </w:r>
      <w:r w:rsidR="00477107" w:rsidRPr="00477107">
        <w:rPr>
          <w:rFonts w:asciiTheme="minorHAnsi" w:hAnsiTheme="minorHAnsi"/>
          <w:sz w:val="24"/>
          <w:szCs w:val="24"/>
        </w:rPr>
        <w:t>Variable numbers seen in typical gull roosting areas on Mussel Flat, Low Arch, and in the water.</w:t>
      </w:r>
    </w:p>
    <w:p w14:paraId="3A43C7DD" w14:textId="77777777" w:rsidR="00DD55A4" w:rsidRPr="00021D0A" w:rsidRDefault="00DD55A4" w:rsidP="00DD55A4">
      <w:pPr>
        <w:ind w:left="720" w:hanging="720"/>
        <w:rPr>
          <w:rFonts w:asciiTheme="minorHAnsi" w:hAnsiTheme="minorHAnsi"/>
          <w:sz w:val="24"/>
          <w:szCs w:val="24"/>
        </w:rPr>
      </w:pPr>
    </w:p>
    <w:p w14:paraId="53C57EF4" w14:textId="70946860" w:rsidR="009320D9" w:rsidRPr="00021D0A" w:rsidRDefault="00810BE6" w:rsidP="002D1606">
      <w:pPr>
        <w:rPr>
          <w:rFonts w:asciiTheme="minorHAnsi" w:hAnsiTheme="minorHAnsi"/>
          <w:sz w:val="24"/>
          <w:szCs w:val="24"/>
        </w:rPr>
      </w:pPr>
      <w:r w:rsidRPr="00021D0A">
        <w:rPr>
          <w:rFonts w:asciiTheme="minorHAnsi" w:hAnsiTheme="minorHAnsi"/>
          <w:b/>
          <w:sz w:val="24"/>
          <w:szCs w:val="24"/>
        </w:rPr>
        <w:t xml:space="preserve">Common Murre </w:t>
      </w:r>
      <w:r w:rsidRPr="00021D0A">
        <w:rPr>
          <w:rFonts w:asciiTheme="minorHAnsi" w:hAnsiTheme="minorHAnsi"/>
          <w:sz w:val="24"/>
          <w:szCs w:val="24"/>
        </w:rPr>
        <w:t>–</w:t>
      </w:r>
      <w:r w:rsidR="00772912" w:rsidRPr="00021D0A">
        <w:rPr>
          <w:rFonts w:asciiTheme="minorHAnsi" w:hAnsiTheme="minorHAnsi"/>
          <w:sz w:val="24"/>
          <w:szCs w:val="24"/>
        </w:rPr>
        <w:t xml:space="preserve"> </w:t>
      </w:r>
      <w:r w:rsidR="00636054">
        <w:rPr>
          <w:rFonts w:asciiTheme="minorHAnsi" w:hAnsiTheme="minorHAnsi"/>
          <w:sz w:val="24"/>
          <w:szCs w:val="24"/>
        </w:rPr>
        <w:t>Numbers were highly variable between very low numbers in the island’s surrounding waters to near full colony attendance.</w:t>
      </w:r>
    </w:p>
    <w:p w14:paraId="62E22B70" w14:textId="151E7C37" w:rsidR="00DD55A4" w:rsidRPr="00CE1989" w:rsidRDefault="00DD55A4" w:rsidP="002F601D">
      <w:pPr>
        <w:rPr>
          <w:rFonts w:asciiTheme="minorHAnsi" w:hAnsiTheme="minorHAnsi"/>
          <w:sz w:val="24"/>
          <w:szCs w:val="24"/>
          <w:highlight w:val="yellow"/>
        </w:rPr>
      </w:pPr>
    </w:p>
    <w:p w14:paraId="40A93211" w14:textId="0E8E70B6" w:rsidR="00B3256F" w:rsidRPr="00477107" w:rsidRDefault="00810BE6" w:rsidP="00B55041">
      <w:pPr>
        <w:rPr>
          <w:rFonts w:asciiTheme="minorHAnsi" w:hAnsiTheme="minorHAnsi"/>
          <w:sz w:val="24"/>
          <w:szCs w:val="24"/>
        </w:rPr>
      </w:pPr>
      <w:r w:rsidRPr="00477107">
        <w:rPr>
          <w:rFonts w:asciiTheme="minorHAnsi" w:hAnsiTheme="minorHAnsi"/>
          <w:b/>
          <w:sz w:val="24"/>
          <w:szCs w:val="24"/>
        </w:rPr>
        <w:t>Pigeon Guillemot</w:t>
      </w:r>
      <w:r w:rsidR="00011F3C" w:rsidRPr="00477107">
        <w:rPr>
          <w:rFonts w:asciiTheme="minorHAnsi" w:hAnsiTheme="minorHAnsi"/>
          <w:b/>
          <w:sz w:val="24"/>
          <w:szCs w:val="24"/>
        </w:rPr>
        <w:t xml:space="preserve"> </w:t>
      </w:r>
      <w:r w:rsidR="00011F3C" w:rsidRPr="00477107">
        <w:rPr>
          <w:rFonts w:asciiTheme="minorHAnsi" w:hAnsiTheme="minorHAnsi"/>
          <w:sz w:val="24"/>
          <w:szCs w:val="24"/>
        </w:rPr>
        <w:t>–</w:t>
      </w:r>
      <w:r w:rsidR="00C5597E" w:rsidRPr="00477107">
        <w:rPr>
          <w:rFonts w:asciiTheme="minorHAnsi" w:hAnsiTheme="minorHAnsi"/>
          <w:sz w:val="24"/>
          <w:szCs w:val="24"/>
        </w:rPr>
        <w:t xml:space="preserve"> </w:t>
      </w:r>
      <w:r w:rsidR="008E78EE" w:rsidRPr="00477107">
        <w:rPr>
          <w:rFonts w:asciiTheme="minorHAnsi" w:hAnsiTheme="minorHAnsi"/>
          <w:sz w:val="24"/>
          <w:szCs w:val="24"/>
        </w:rPr>
        <w:t>None were seen on the isla</w:t>
      </w:r>
      <w:r w:rsidR="00477107" w:rsidRPr="00477107">
        <w:rPr>
          <w:rFonts w:asciiTheme="minorHAnsi" w:hAnsiTheme="minorHAnsi"/>
          <w:sz w:val="24"/>
          <w:szCs w:val="24"/>
        </w:rPr>
        <w:t>nd.</w:t>
      </w:r>
    </w:p>
    <w:p w14:paraId="0DD4B046" w14:textId="77777777" w:rsidR="00B3256F" w:rsidRPr="00CE1989" w:rsidRDefault="00B3256F" w:rsidP="00B55041">
      <w:pPr>
        <w:rPr>
          <w:rFonts w:asciiTheme="minorHAnsi" w:hAnsiTheme="minorHAnsi"/>
          <w:b/>
          <w:sz w:val="24"/>
          <w:szCs w:val="24"/>
          <w:highlight w:val="yellow"/>
        </w:rPr>
      </w:pPr>
    </w:p>
    <w:p w14:paraId="641524DB" w14:textId="724BD6CE" w:rsidR="00011F3C" w:rsidRPr="00477107" w:rsidRDefault="007A248F" w:rsidP="002D1606">
      <w:pPr>
        <w:rPr>
          <w:rFonts w:asciiTheme="minorHAnsi" w:hAnsiTheme="minorHAnsi"/>
          <w:sz w:val="24"/>
          <w:szCs w:val="24"/>
        </w:rPr>
      </w:pPr>
      <w:r w:rsidRPr="00477107">
        <w:rPr>
          <w:rFonts w:asciiTheme="minorHAnsi" w:hAnsiTheme="minorHAnsi"/>
          <w:b/>
          <w:sz w:val="24"/>
          <w:szCs w:val="24"/>
        </w:rPr>
        <w:t xml:space="preserve">Rhinoceros Auklet </w:t>
      </w:r>
      <w:r w:rsidR="00011F3C" w:rsidRPr="00477107">
        <w:rPr>
          <w:rFonts w:asciiTheme="minorHAnsi" w:hAnsiTheme="minorHAnsi"/>
          <w:sz w:val="24"/>
          <w:szCs w:val="24"/>
        </w:rPr>
        <w:t>–</w:t>
      </w:r>
      <w:r w:rsidR="00173FF6" w:rsidRPr="00477107">
        <w:rPr>
          <w:rFonts w:asciiTheme="minorHAnsi" w:hAnsiTheme="minorHAnsi"/>
          <w:sz w:val="24"/>
          <w:szCs w:val="24"/>
        </w:rPr>
        <w:t xml:space="preserve"> </w:t>
      </w:r>
      <w:r w:rsidR="005B0602">
        <w:rPr>
          <w:rFonts w:asciiTheme="minorHAnsi" w:hAnsiTheme="minorHAnsi"/>
          <w:sz w:val="24"/>
          <w:szCs w:val="24"/>
        </w:rPr>
        <w:t xml:space="preserve"> One alternate adult was photographed by Carothers-Liske </w:t>
      </w:r>
      <w:r w:rsidR="00420BC7">
        <w:rPr>
          <w:rFonts w:asciiTheme="minorHAnsi" w:hAnsiTheme="minorHAnsi"/>
          <w:sz w:val="24"/>
          <w:szCs w:val="24"/>
        </w:rPr>
        <w:t>visit</w:t>
      </w:r>
      <w:r w:rsidR="005B0602">
        <w:rPr>
          <w:rFonts w:asciiTheme="minorHAnsi" w:hAnsiTheme="minorHAnsi"/>
          <w:sz w:val="24"/>
          <w:szCs w:val="24"/>
        </w:rPr>
        <w:t xml:space="preserve">ing a burrow at The Gap on the evening of January 28. </w:t>
      </w:r>
      <w:del w:id="0" w:author="McChesney, Gerry" w:date="2020-02-20T08:57:00Z">
        <w:r w:rsidR="00C20F5F" w:rsidRPr="00477107" w:rsidDel="005B0602">
          <w:rPr>
            <w:rFonts w:asciiTheme="minorHAnsi" w:hAnsiTheme="minorHAnsi"/>
            <w:sz w:val="24"/>
            <w:szCs w:val="24"/>
          </w:rPr>
          <w:delText xml:space="preserve"> </w:delText>
        </w:r>
      </w:del>
    </w:p>
    <w:p w14:paraId="50187FE0" w14:textId="77777777" w:rsidR="005678D0" w:rsidRPr="00CE1989" w:rsidRDefault="005678D0" w:rsidP="002D1606">
      <w:pPr>
        <w:rPr>
          <w:rFonts w:asciiTheme="minorHAnsi" w:hAnsiTheme="minorHAnsi"/>
          <w:b/>
          <w:sz w:val="24"/>
          <w:szCs w:val="24"/>
          <w:highlight w:val="yellow"/>
        </w:rPr>
      </w:pPr>
    </w:p>
    <w:p w14:paraId="19A9645F" w14:textId="3732D0A5" w:rsidR="00DD55A4" w:rsidRPr="00477107" w:rsidRDefault="007A248F" w:rsidP="002D1606">
      <w:pPr>
        <w:rPr>
          <w:rFonts w:asciiTheme="minorHAnsi" w:hAnsiTheme="minorHAnsi"/>
          <w:sz w:val="24"/>
          <w:szCs w:val="24"/>
        </w:rPr>
      </w:pPr>
      <w:r w:rsidRPr="00477107">
        <w:rPr>
          <w:rFonts w:asciiTheme="minorHAnsi" w:hAnsiTheme="minorHAnsi"/>
          <w:b/>
          <w:sz w:val="24"/>
          <w:szCs w:val="24"/>
        </w:rPr>
        <w:t>Tufted Puffin</w:t>
      </w:r>
      <w:r w:rsidR="00810BE6" w:rsidRPr="00477107">
        <w:rPr>
          <w:rFonts w:asciiTheme="minorHAnsi" w:hAnsiTheme="minorHAnsi"/>
          <w:b/>
          <w:sz w:val="24"/>
          <w:szCs w:val="24"/>
        </w:rPr>
        <w:t xml:space="preserve"> </w:t>
      </w:r>
      <w:r w:rsidR="00810BE6" w:rsidRPr="00477107">
        <w:rPr>
          <w:rFonts w:asciiTheme="minorHAnsi" w:hAnsiTheme="minorHAnsi"/>
          <w:sz w:val="24"/>
          <w:szCs w:val="24"/>
        </w:rPr>
        <w:t>–</w:t>
      </w:r>
      <w:r w:rsidR="00686500" w:rsidRPr="00477107">
        <w:rPr>
          <w:rFonts w:asciiTheme="minorHAnsi" w:hAnsiTheme="minorHAnsi"/>
          <w:sz w:val="24"/>
          <w:szCs w:val="24"/>
        </w:rPr>
        <w:t xml:space="preserve"> </w:t>
      </w:r>
      <w:r w:rsidR="00C20F5F" w:rsidRPr="00477107">
        <w:rPr>
          <w:rFonts w:asciiTheme="minorHAnsi" w:hAnsiTheme="minorHAnsi"/>
          <w:sz w:val="24"/>
          <w:szCs w:val="24"/>
        </w:rPr>
        <w:t>None were seen.</w:t>
      </w:r>
    </w:p>
    <w:p w14:paraId="45B90207" w14:textId="77777777" w:rsidR="00DD55A4" w:rsidRPr="00CE1989" w:rsidRDefault="00DD55A4" w:rsidP="00A074E2">
      <w:pPr>
        <w:rPr>
          <w:rFonts w:asciiTheme="minorHAnsi" w:hAnsiTheme="minorHAnsi"/>
          <w:sz w:val="24"/>
          <w:szCs w:val="24"/>
          <w:highlight w:val="yellow"/>
        </w:rPr>
      </w:pPr>
    </w:p>
    <w:p w14:paraId="658FA985" w14:textId="5D2EB194" w:rsidR="00DD55A4" w:rsidRPr="006853C8" w:rsidRDefault="00810BE6" w:rsidP="002D1606">
      <w:pPr>
        <w:rPr>
          <w:rFonts w:asciiTheme="minorHAnsi" w:hAnsiTheme="minorHAnsi"/>
          <w:sz w:val="24"/>
          <w:szCs w:val="24"/>
        </w:rPr>
      </w:pPr>
      <w:r w:rsidRPr="00477107">
        <w:rPr>
          <w:rFonts w:asciiTheme="minorHAnsi" w:hAnsiTheme="minorHAnsi"/>
          <w:b/>
          <w:sz w:val="24"/>
          <w:szCs w:val="24"/>
        </w:rPr>
        <w:t xml:space="preserve">Cassin’s Auklet </w:t>
      </w:r>
      <w:r w:rsidRPr="00477107">
        <w:rPr>
          <w:rFonts w:asciiTheme="minorHAnsi" w:hAnsiTheme="minorHAnsi"/>
          <w:sz w:val="24"/>
          <w:szCs w:val="24"/>
        </w:rPr>
        <w:t>–</w:t>
      </w:r>
      <w:r w:rsidR="00595E0B" w:rsidRPr="00477107">
        <w:rPr>
          <w:rFonts w:asciiTheme="minorHAnsi" w:hAnsiTheme="minorHAnsi"/>
          <w:sz w:val="24"/>
          <w:szCs w:val="24"/>
        </w:rPr>
        <w:t xml:space="preserve"> </w:t>
      </w:r>
      <w:r w:rsidR="00500D91">
        <w:rPr>
          <w:rFonts w:asciiTheme="minorHAnsi" w:hAnsiTheme="minorHAnsi"/>
          <w:sz w:val="24"/>
          <w:szCs w:val="24"/>
        </w:rPr>
        <w:t>Increasing numbers of</w:t>
      </w:r>
      <w:r w:rsidR="008E78EE" w:rsidRPr="00477107">
        <w:rPr>
          <w:rFonts w:asciiTheme="minorHAnsi" w:hAnsiTheme="minorHAnsi"/>
          <w:sz w:val="24"/>
          <w:szCs w:val="24"/>
        </w:rPr>
        <w:t xml:space="preserve"> birds returned </w:t>
      </w:r>
      <w:r w:rsidR="002B0945" w:rsidRPr="00477107">
        <w:rPr>
          <w:rFonts w:asciiTheme="minorHAnsi" w:hAnsiTheme="minorHAnsi"/>
          <w:sz w:val="24"/>
          <w:szCs w:val="24"/>
        </w:rPr>
        <w:t xml:space="preserve">to the island </w:t>
      </w:r>
      <w:r w:rsidR="008E78EE" w:rsidRPr="00477107">
        <w:rPr>
          <w:rFonts w:asciiTheme="minorHAnsi" w:hAnsiTheme="minorHAnsi"/>
          <w:sz w:val="24"/>
          <w:szCs w:val="24"/>
        </w:rPr>
        <w:t>on dark nights to vocalize and excavate nest sites</w:t>
      </w:r>
      <w:r w:rsidR="005B0602">
        <w:rPr>
          <w:rFonts w:asciiTheme="minorHAnsi" w:hAnsiTheme="minorHAnsi"/>
          <w:sz w:val="24"/>
          <w:szCs w:val="24"/>
        </w:rPr>
        <w:t>, with high vocal activity on early mornings during the new moon period</w:t>
      </w:r>
      <w:del w:id="1" w:author="McChesney, Gerry" w:date="2020-02-20T09:00:00Z">
        <w:r w:rsidR="002B0945" w:rsidRPr="00477107" w:rsidDel="005B0602">
          <w:rPr>
            <w:rFonts w:asciiTheme="minorHAnsi" w:hAnsiTheme="minorHAnsi"/>
            <w:sz w:val="24"/>
            <w:szCs w:val="24"/>
          </w:rPr>
          <w:delText xml:space="preserve"> </w:delText>
        </w:r>
      </w:del>
      <w:r w:rsidR="008E78EE" w:rsidRPr="00477107">
        <w:rPr>
          <w:rFonts w:asciiTheme="minorHAnsi" w:hAnsiTheme="minorHAnsi"/>
          <w:sz w:val="24"/>
          <w:szCs w:val="24"/>
        </w:rPr>
        <w:t>. Few birds were observed on the water near the island.</w:t>
      </w:r>
    </w:p>
    <w:p w14:paraId="63ECE968" w14:textId="77777777" w:rsidR="007B40F8" w:rsidRPr="006853C8" w:rsidRDefault="007B40F8" w:rsidP="002D1606">
      <w:pPr>
        <w:rPr>
          <w:rFonts w:asciiTheme="minorHAnsi" w:hAnsiTheme="minorHAnsi"/>
          <w:sz w:val="24"/>
          <w:szCs w:val="24"/>
        </w:rPr>
      </w:pPr>
    </w:p>
    <w:p w14:paraId="6C5BAA0E" w14:textId="4E418CF2" w:rsidR="008B1022" w:rsidRPr="00841C40" w:rsidRDefault="00810BE6" w:rsidP="007C6C15">
      <w:pPr>
        <w:ind w:left="720" w:hanging="720"/>
        <w:rPr>
          <w:rFonts w:asciiTheme="minorHAnsi" w:hAnsiTheme="minorHAnsi"/>
          <w:color w:val="005A9E"/>
          <w:sz w:val="32"/>
          <w:szCs w:val="32"/>
        </w:rPr>
      </w:pPr>
      <w:r w:rsidRPr="00841C40">
        <w:rPr>
          <w:rFonts w:asciiTheme="minorHAnsi" w:hAnsiTheme="minorHAnsi"/>
          <w:b/>
          <w:color w:val="005A9E"/>
          <w:sz w:val="32"/>
          <w:szCs w:val="32"/>
        </w:rPr>
        <w:t xml:space="preserve">Pinnipeds </w:t>
      </w:r>
    </w:p>
    <w:p w14:paraId="7FF891E6" w14:textId="644215A9" w:rsidR="008B1022" w:rsidRPr="00D21FC7" w:rsidRDefault="008B1022" w:rsidP="008B1022">
      <w:pPr>
        <w:rPr>
          <w:rFonts w:asciiTheme="minorHAnsi" w:hAnsiTheme="minorHAnsi"/>
          <w:sz w:val="24"/>
          <w:szCs w:val="24"/>
        </w:rPr>
      </w:pPr>
      <w:r w:rsidRPr="00D21FC7">
        <w:rPr>
          <w:rFonts w:asciiTheme="minorHAnsi" w:hAnsiTheme="minorHAnsi"/>
          <w:b/>
          <w:sz w:val="24"/>
          <w:szCs w:val="24"/>
        </w:rPr>
        <w:t>California Sea Lion</w:t>
      </w:r>
      <w:r w:rsidRPr="00D21FC7">
        <w:rPr>
          <w:rFonts w:asciiTheme="minorHAnsi" w:hAnsiTheme="minorHAnsi"/>
          <w:b/>
          <w:i/>
          <w:sz w:val="24"/>
          <w:szCs w:val="24"/>
        </w:rPr>
        <w:t xml:space="preserve"> </w:t>
      </w:r>
      <w:r w:rsidRPr="00D21FC7">
        <w:rPr>
          <w:rFonts w:asciiTheme="minorHAnsi" w:hAnsiTheme="minorHAnsi"/>
          <w:i/>
          <w:sz w:val="24"/>
          <w:szCs w:val="24"/>
        </w:rPr>
        <w:t>–</w:t>
      </w:r>
      <w:r w:rsidR="00A95BDA" w:rsidRPr="00D21FC7">
        <w:rPr>
          <w:rFonts w:asciiTheme="minorHAnsi" w:hAnsiTheme="minorHAnsi"/>
          <w:sz w:val="24"/>
          <w:szCs w:val="24"/>
        </w:rPr>
        <w:t xml:space="preserve"> </w:t>
      </w:r>
      <w:r w:rsidRPr="00D21FC7">
        <w:rPr>
          <w:rFonts w:asciiTheme="minorHAnsi" w:hAnsiTheme="minorHAnsi"/>
          <w:sz w:val="24"/>
          <w:szCs w:val="24"/>
        </w:rPr>
        <w:t xml:space="preserve">On average there were </w:t>
      </w:r>
      <w:r w:rsidR="00C95CE5">
        <w:rPr>
          <w:rFonts w:asciiTheme="minorHAnsi" w:hAnsiTheme="minorHAnsi"/>
          <w:sz w:val="24"/>
          <w:szCs w:val="24"/>
        </w:rPr>
        <w:t>3,286</w:t>
      </w:r>
      <w:r w:rsidRPr="00D21FC7">
        <w:rPr>
          <w:rFonts w:asciiTheme="minorHAnsi" w:hAnsiTheme="minorHAnsi"/>
          <w:sz w:val="24"/>
          <w:szCs w:val="24"/>
        </w:rPr>
        <w:t xml:space="preserve"> (SD ± </w:t>
      </w:r>
      <w:r w:rsidR="00C95CE5">
        <w:rPr>
          <w:rFonts w:asciiTheme="minorHAnsi" w:hAnsiTheme="minorHAnsi"/>
          <w:sz w:val="24"/>
          <w:szCs w:val="24"/>
        </w:rPr>
        <w:t>730</w:t>
      </w:r>
      <w:r w:rsidRPr="00D21FC7">
        <w:rPr>
          <w:rFonts w:asciiTheme="minorHAnsi" w:hAnsiTheme="minorHAnsi"/>
          <w:sz w:val="24"/>
          <w:szCs w:val="24"/>
        </w:rPr>
        <w:t xml:space="preserve">) individuals counted during the weekly pinniped census from the lighthouse, with a high count of </w:t>
      </w:r>
      <w:r w:rsidR="00C95CE5">
        <w:rPr>
          <w:rFonts w:asciiTheme="minorHAnsi" w:hAnsiTheme="minorHAnsi"/>
          <w:sz w:val="24"/>
          <w:szCs w:val="24"/>
        </w:rPr>
        <w:t>4,288</w:t>
      </w:r>
      <w:r w:rsidRPr="00D21FC7">
        <w:rPr>
          <w:rFonts w:asciiTheme="minorHAnsi" w:hAnsiTheme="minorHAnsi"/>
          <w:sz w:val="24"/>
          <w:szCs w:val="24"/>
        </w:rPr>
        <w:t xml:space="preserve"> individuals on the </w:t>
      </w:r>
      <w:r w:rsidR="00C95CE5">
        <w:rPr>
          <w:rFonts w:asciiTheme="minorHAnsi" w:hAnsiTheme="minorHAnsi"/>
          <w:sz w:val="24"/>
          <w:szCs w:val="24"/>
        </w:rPr>
        <w:t>31</w:t>
      </w:r>
      <w:r w:rsidR="00C95CE5" w:rsidRPr="00C95CE5">
        <w:rPr>
          <w:rFonts w:asciiTheme="minorHAnsi" w:hAnsiTheme="minorHAnsi"/>
          <w:sz w:val="24"/>
          <w:szCs w:val="24"/>
          <w:vertAlign w:val="superscript"/>
        </w:rPr>
        <w:t>st</w:t>
      </w:r>
      <w:r w:rsidR="006B44EC" w:rsidRPr="00D21FC7">
        <w:rPr>
          <w:rFonts w:asciiTheme="minorHAnsi" w:hAnsiTheme="minorHAnsi"/>
          <w:sz w:val="24"/>
          <w:szCs w:val="24"/>
        </w:rPr>
        <w:t xml:space="preserve">. </w:t>
      </w:r>
      <w:r w:rsidR="00C20F5F" w:rsidRPr="00D21FC7">
        <w:rPr>
          <w:rFonts w:asciiTheme="minorHAnsi" w:hAnsiTheme="minorHAnsi"/>
          <w:sz w:val="24"/>
          <w:szCs w:val="24"/>
        </w:rPr>
        <w:t xml:space="preserve"> Sea Lion Cove, Dead Sea Lion Flat, and Aulon P</w:t>
      </w:r>
      <w:r w:rsidR="00C95CE5">
        <w:rPr>
          <w:rFonts w:asciiTheme="minorHAnsi" w:hAnsiTheme="minorHAnsi"/>
          <w:sz w:val="24"/>
          <w:szCs w:val="24"/>
        </w:rPr>
        <w:t>eninsula were the areas with the highest density of sea lions</w:t>
      </w:r>
      <w:r w:rsidR="00C20F5F" w:rsidRPr="00D21FC7">
        <w:rPr>
          <w:rFonts w:asciiTheme="minorHAnsi" w:hAnsiTheme="minorHAnsi"/>
          <w:sz w:val="24"/>
          <w:szCs w:val="24"/>
        </w:rPr>
        <w:t xml:space="preserve">. </w:t>
      </w:r>
    </w:p>
    <w:p w14:paraId="1BC3F8F2" w14:textId="77777777" w:rsidR="00AD21FD" w:rsidRPr="00D21FC7" w:rsidRDefault="00AD21FD" w:rsidP="008B1022">
      <w:pPr>
        <w:rPr>
          <w:rFonts w:asciiTheme="minorHAnsi" w:hAnsiTheme="minorHAnsi"/>
          <w:b/>
          <w:sz w:val="24"/>
          <w:szCs w:val="24"/>
        </w:rPr>
      </w:pPr>
    </w:p>
    <w:p w14:paraId="306ED913" w14:textId="3F3A066C" w:rsidR="008B1022" w:rsidRPr="00D21FC7" w:rsidRDefault="008B1022" w:rsidP="008B1022">
      <w:pPr>
        <w:rPr>
          <w:rFonts w:asciiTheme="minorHAnsi" w:hAnsiTheme="minorHAnsi"/>
          <w:sz w:val="24"/>
          <w:szCs w:val="24"/>
        </w:rPr>
      </w:pPr>
      <w:r w:rsidRPr="00D21FC7">
        <w:rPr>
          <w:rFonts w:asciiTheme="minorHAnsi" w:hAnsiTheme="minorHAnsi"/>
          <w:b/>
          <w:sz w:val="24"/>
          <w:szCs w:val="24"/>
        </w:rPr>
        <w:t>Steller Sea Lions</w:t>
      </w:r>
      <w:r w:rsidRPr="00D21FC7">
        <w:rPr>
          <w:rFonts w:asciiTheme="minorHAnsi" w:hAnsiTheme="minorHAnsi"/>
          <w:sz w:val="24"/>
          <w:szCs w:val="24"/>
        </w:rPr>
        <w:t xml:space="preserve"> –</w:t>
      </w:r>
      <w:r w:rsidRPr="00D21FC7">
        <w:rPr>
          <w:rFonts w:asciiTheme="minorHAnsi" w:hAnsiTheme="minorHAnsi"/>
          <w:i/>
          <w:sz w:val="24"/>
          <w:szCs w:val="24"/>
        </w:rPr>
        <w:t xml:space="preserve"> </w:t>
      </w:r>
      <w:r w:rsidRPr="00D21FC7">
        <w:rPr>
          <w:rFonts w:asciiTheme="minorHAnsi" w:hAnsiTheme="minorHAnsi"/>
          <w:sz w:val="24"/>
          <w:szCs w:val="24"/>
        </w:rPr>
        <w:t xml:space="preserve">On average there were </w:t>
      </w:r>
      <w:r w:rsidR="00C95CE5">
        <w:rPr>
          <w:rFonts w:asciiTheme="minorHAnsi" w:hAnsiTheme="minorHAnsi"/>
          <w:sz w:val="24"/>
          <w:szCs w:val="24"/>
        </w:rPr>
        <w:t>84</w:t>
      </w:r>
      <w:r w:rsidRPr="00D21FC7">
        <w:rPr>
          <w:rFonts w:asciiTheme="minorHAnsi" w:hAnsiTheme="minorHAnsi"/>
          <w:sz w:val="24"/>
          <w:szCs w:val="24"/>
        </w:rPr>
        <w:t xml:space="preserve"> (SD ± </w:t>
      </w:r>
      <w:r w:rsidR="00C95CE5">
        <w:rPr>
          <w:rFonts w:asciiTheme="minorHAnsi" w:hAnsiTheme="minorHAnsi"/>
          <w:sz w:val="24"/>
          <w:szCs w:val="24"/>
        </w:rPr>
        <w:t>10</w:t>
      </w:r>
      <w:r w:rsidRPr="00D21FC7">
        <w:rPr>
          <w:rFonts w:asciiTheme="minorHAnsi" w:hAnsiTheme="minorHAnsi"/>
          <w:sz w:val="24"/>
          <w:szCs w:val="24"/>
        </w:rPr>
        <w:t>) individuals counted</w:t>
      </w:r>
      <w:r w:rsidR="00DB45B3" w:rsidRPr="00D21FC7">
        <w:rPr>
          <w:rFonts w:asciiTheme="minorHAnsi" w:hAnsiTheme="minorHAnsi"/>
          <w:sz w:val="24"/>
          <w:szCs w:val="24"/>
        </w:rPr>
        <w:t xml:space="preserve"> on the standard weekly survey</w:t>
      </w:r>
      <w:r w:rsidRPr="00D21FC7">
        <w:rPr>
          <w:rFonts w:asciiTheme="minorHAnsi" w:hAnsiTheme="minorHAnsi"/>
          <w:sz w:val="24"/>
          <w:szCs w:val="24"/>
        </w:rPr>
        <w:t xml:space="preserve">, with a high count of </w:t>
      </w:r>
      <w:r w:rsidR="00C95CE5">
        <w:rPr>
          <w:rFonts w:asciiTheme="minorHAnsi" w:hAnsiTheme="minorHAnsi"/>
          <w:sz w:val="24"/>
          <w:szCs w:val="24"/>
        </w:rPr>
        <w:t>94</w:t>
      </w:r>
      <w:r w:rsidRPr="00D21FC7">
        <w:rPr>
          <w:rFonts w:asciiTheme="minorHAnsi" w:hAnsiTheme="minorHAnsi"/>
          <w:sz w:val="24"/>
          <w:szCs w:val="24"/>
        </w:rPr>
        <w:t xml:space="preserve"> on the </w:t>
      </w:r>
      <w:r w:rsidR="00C95CE5">
        <w:rPr>
          <w:rFonts w:asciiTheme="minorHAnsi" w:hAnsiTheme="minorHAnsi"/>
          <w:sz w:val="24"/>
          <w:szCs w:val="24"/>
        </w:rPr>
        <w:t>3</w:t>
      </w:r>
      <w:r w:rsidR="00C20F5F" w:rsidRPr="00D21FC7">
        <w:rPr>
          <w:rFonts w:asciiTheme="minorHAnsi" w:hAnsiTheme="minorHAnsi"/>
          <w:sz w:val="24"/>
          <w:szCs w:val="24"/>
        </w:rPr>
        <w:t>1</w:t>
      </w:r>
      <w:r w:rsidR="00C20F5F" w:rsidRPr="00D21FC7">
        <w:rPr>
          <w:rFonts w:asciiTheme="minorHAnsi" w:hAnsiTheme="minorHAnsi"/>
          <w:sz w:val="24"/>
          <w:szCs w:val="24"/>
          <w:vertAlign w:val="superscript"/>
        </w:rPr>
        <w:t>st</w:t>
      </w:r>
      <w:r w:rsidR="00C20F5F" w:rsidRPr="00D21FC7">
        <w:rPr>
          <w:rFonts w:asciiTheme="minorHAnsi" w:hAnsiTheme="minorHAnsi"/>
          <w:sz w:val="24"/>
          <w:szCs w:val="24"/>
        </w:rPr>
        <w:t>.</w:t>
      </w:r>
    </w:p>
    <w:p w14:paraId="48321C47" w14:textId="77777777" w:rsidR="00AD21FD" w:rsidRPr="00D21FC7" w:rsidRDefault="00AD21FD" w:rsidP="008B1022">
      <w:pPr>
        <w:rPr>
          <w:rFonts w:asciiTheme="minorHAnsi" w:hAnsiTheme="minorHAnsi"/>
          <w:b/>
          <w:sz w:val="24"/>
          <w:szCs w:val="24"/>
        </w:rPr>
      </w:pPr>
    </w:p>
    <w:p w14:paraId="0AA939F2" w14:textId="595ADFF8" w:rsidR="008B1022" w:rsidRPr="00D21FC7" w:rsidRDefault="008B1022" w:rsidP="008B1022">
      <w:pPr>
        <w:rPr>
          <w:rFonts w:asciiTheme="minorHAnsi" w:hAnsiTheme="minorHAnsi"/>
          <w:sz w:val="24"/>
          <w:szCs w:val="24"/>
        </w:rPr>
      </w:pPr>
      <w:r w:rsidRPr="00D21FC7">
        <w:rPr>
          <w:rFonts w:asciiTheme="minorHAnsi" w:hAnsiTheme="minorHAnsi"/>
          <w:b/>
          <w:sz w:val="24"/>
          <w:szCs w:val="24"/>
        </w:rPr>
        <w:t xml:space="preserve">Northern Elephant Seal </w:t>
      </w:r>
      <w:r w:rsidRPr="00D21FC7">
        <w:rPr>
          <w:rFonts w:asciiTheme="minorHAnsi" w:hAnsiTheme="minorHAnsi"/>
          <w:sz w:val="24"/>
          <w:szCs w:val="24"/>
        </w:rPr>
        <w:t>–</w:t>
      </w:r>
      <w:r w:rsidRPr="00D21FC7">
        <w:rPr>
          <w:rFonts w:asciiTheme="minorHAnsi" w:hAnsiTheme="minorHAnsi"/>
          <w:i/>
          <w:sz w:val="24"/>
          <w:szCs w:val="24"/>
        </w:rPr>
        <w:t xml:space="preserve"> </w:t>
      </w:r>
      <w:r w:rsidR="00C95CE5">
        <w:rPr>
          <w:rFonts w:asciiTheme="minorHAnsi" w:hAnsiTheme="minorHAnsi"/>
          <w:sz w:val="24"/>
          <w:szCs w:val="24"/>
        </w:rPr>
        <w:t xml:space="preserve">Breeding adult attendance was at its peak with 63 cows and 10 large males by the end of the month. </w:t>
      </w:r>
      <w:r w:rsidR="00F76A2F">
        <w:rPr>
          <w:rFonts w:asciiTheme="minorHAnsi" w:hAnsiTheme="minorHAnsi"/>
          <w:sz w:val="24"/>
          <w:szCs w:val="24"/>
        </w:rPr>
        <w:t>Also by th</w:t>
      </w:r>
      <w:r w:rsidR="00C95CE5">
        <w:rPr>
          <w:rFonts w:asciiTheme="minorHAnsi" w:hAnsiTheme="minorHAnsi"/>
          <w:sz w:val="24"/>
          <w:szCs w:val="24"/>
        </w:rPr>
        <w:t xml:space="preserve">e </w:t>
      </w:r>
      <w:r w:rsidR="00F76A2F">
        <w:rPr>
          <w:rFonts w:asciiTheme="minorHAnsi" w:hAnsiTheme="minorHAnsi"/>
          <w:sz w:val="24"/>
          <w:szCs w:val="24"/>
        </w:rPr>
        <w:t xml:space="preserve">January </w:t>
      </w:r>
      <w:r w:rsidR="00C95CE5">
        <w:rPr>
          <w:rFonts w:asciiTheme="minorHAnsi" w:hAnsiTheme="minorHAnsi"/>
          <w:sz w:val="24"/>
          <w:szCs w:val="24"/>
        </w:rPr>
        <w:t>31</w:t>
      </w:r>
      <w:r w:rsidR="00C95CE5" w:rsidRPr="00C95CE5">
        <w:rPr>
          <w:rFonts w:asciiTheme="minorHAnsi" w:hAnsiTheme="minorHAnsi"/>
          <w:sz w:val="24"/>
          <w:szCs w:val="24"/>
          <w:vertAlign w:val="superscript"/>
        </w:rPr>
        <w:t>st</w:t>
      </w:r>
      <w:r w:rsidR="00C95CE5">
        <w:rPr>
          <w:rFonts w:asciiTheme="minorHAnsi" w:hAnsiTheme="minorHAnsi"/>
          <w:sz w:val="24"/>
          <w:szCs w:val="24"/>
        </w:rPr>
        <w:t xml:space="preserve"> </w:t>
      </w:r>
      <w:r w:rsidR="00F76A2F">
        <w:rPr>
          <w:rFonts w:asciiTheme="minorHAnsi" w:hAnsiTheme="minorHAnsi"/>
          <w:sz w:val="24"/>
          <w:szCs w:val="24"/>
        </w:rPr>
        <w:t xml:space="preserve">census </w:t>
      </w:r>
      <w:r w:rsidR="00C95CE5">
        <w:rPr>
          <w:rFonts w:asciiTheme="minorHAnsi" w:hAnsiTheme="minorHAnsi"/>
          <w:sz w:val="24"/>
          <w:szCs w:val="24"/>
        </w:rPr>
        <w:t>there were 42 pups and 2 weaned pups.</w:t>
      </w:r>
      <w:r w:rsidR="00F76A2F">
        <w:rPr>
          <w:rFonts w:asciiTheme="minorHAnsi" w:hAnsiTheme="minorHAnsi"/>
          <w:sz w:val="24"/>
          <w:szCs w:val="24"/>
        </w:rPr>
        <w:t xml:space="preserve"> Immature attendance fell from 127 to only 7 individuals.</w:t>
      </w:r>
    </w:p>
    <w:p w14:paraId="4573AAC2" w14:textId="77777777" w:rsidR="00AD21FD" w:rsidRPr="00D21FC7" w:rsidRDefault="00AD21FD" w:rsidP="008B1022">
      <w:pPr>
        <w:rPr>
          <w:rFonts w:asciiTheme="minorHAnsi" w:hAnsiTheme="minorHAnsi"/>
          <w:b/>
          <w:sz w:val="24"/>
          <w:szCs w:val="24"/>
        </w:rPr>
      </w:pPr>
    </w:p>
    <w:p w14:paraId="1920B23D" w14:textId="654CC122" w:rsidR="008B1022" w:rsidRPr="00D21FC7" w:rsidRDefault="008B1022" w:rsidP="008B1022">
      <w:pPr>
        <w:rPr>
          <w:rFonts w:asciiTheme="minorHAnsi" w:hAnsiTheme="minorHAnsi"/>
          <w:sz w:val="24"/>
          <w:szCs w:val="24"/>
        </w:rPr>
      </w:pPr>
      <w:r w:rsidRPr="00D21FC7">
        <w:rPr>
          <w:rFonts w:asciiTheme="minorHAnsi" w:hAnsiTheme="minorHAnsi"/>
          <w:b/>
          <w:sz w:val="24"/>
          <w:szCs w:val="24"/>
        </w:rPr>
        <w:t xml:space="preserve">Harbor Seal – </w:t>
      </w:r>
      <w:r w:rsidR="008A7080" w:rsidRPr="00D21FC7">
        <w:rPr>
          <w:rFonts w:asciiTheme="minorHAnsi" w:hAnsiTheme="minorHAnsi"/>
          <w:sz w:val="24"/>
          <w:szCs w:val="24"/>
        </w:rPr>
        <w:t>Harbor seal numbers</w:t>
      </w:r>
      <w:r w:rsidR="00F033A6" w:rsidRPr="00D21FC7">
        <w:rPr>
          <w:rFonts w:asciiTheme="minorHAnsi" w:hAnsiTheme="minorHAnsi"/>
          <w:sz w:val="24"/>
          <w:szCs w:val="24"/>
        </w:rPr>
        <w:t xml:space="preserve"> fluctuated</w:t>
      </w:r>
      <w:r w:rsidR="008A7080" w:rsidRPr="00D21FC7">
        <w:rPr>
          <w:rFonts w:asciiTheme="minorHAnsi" w:hAnsiTheme="minorHAnsi"/>
          <w:sz w:val="24"/>
          <w:szCs w:val="24"/>
        </w:rPr>
        <w:t xml:space="preserve"> greatly </w:t>
      </w:r>
      <w:r w:rsidR="00D21FC7" w:rsidRPr="00D21FC7">
        <w:rPr>
          <w:rFonts w:asciiTheme="minorHAnsi" w:hAnsiTheme="minorHAnsi"/>
          <w:sz w:val="24"/>
          <w:szCs w:val="24"/>
        </w:rPr>
        <w:t>with</w:t>
      </w:r>
      <w:r w:rsidRPr="00D21FC7">
        <w:rPr>
          <w:rFonts w:asciiTheme="minorHAnsi" w:hAnsiTheme="minorHAnsi"/>
          <w:sz w:val="24"/>
          <w:szCs w:val="24"/>
        </w:rPr>
        <w:t xml:space="preserve"> tide and swell conditions during the weekly census. On average there were </w:t>
      </w:r>
      <w:r w:rsidR="00F76A2F">
        <w:rPr>
          <w:rFonts w:asciiTheme="minorHAnsi" w:hAnsiTheme="minorHAnsi"/>
          <w:sz w:val="24"/>
          <w:szCs w:val="24"/>
        </w:rPr>
        <w:t>66</w:t>
      </w:r>
      <w:r w:rsidRPr="00D21FC7">
        <w:rPr>
          <w:rFonts w:asciiTheme="minorHAnsi" w:hAnsiTheme="minorHAnsi"/>
          <w:sz w:val="24"/>
          <w:szCs w:val="24"/>
        </w:rPr>
        <w:t xml:space="preserve"> (SD ± </w:t>
      </w:r>
      <w:r w:rsidR="001E3201" w:rsidRPr="00D21FC7">
        <w:rPr>
          <w:rFonts w:asciiTheme="minorHAnsi" w:hAnsiTheme="minorHAnsi"/>
          <w:sz w:val="24"/>
          <w:szCs w:val="24"/>
        </w:rPr>
        <w:t>3</w:t>
      </w:r>
      <w:r w:rsidR="00F76A2F">
        <w:rPr>
          <w:rFonts w:asciiTheme="minorHAnsi" w:hAnsiTheme="minorHAnsi"/>
          <w:sz w:val="24"/>
          <w:szCs w:val="24"/>
        </w:rPr>
        <w:t>0</w:t>
      </w:r>
      <w:r w:rsidR="000123E8" w:rsidRPr="00D21FC7">
        <w:rPr>
          <w:rFonts w:asciiTheme="minorHAnsi" w:hAnsiTheme="minorHAnsi"/>
          <w:sz w:val="24"/>
          <w:szCs w:val="24"/>
        </w:rPr>
        <w:t>)</w:t>
      </w:r>
      <w:r w:rsidRPr="00D21FC7">
        <w:rPr>
          <w:rFonts w:asciiTheme="minorHAnsi" w:hAnsiTheme="minorHAnsi"/>
          <w:sz w:val="24"/>
          <w:szCs w:val="24"/>
        </w:rPr>
        <w:t xml:space="preserve"> individuals counted, with a high count of </w:t>
      </w:r>
      <w:r w:rsidR="00F76A2F">
        <w:rPr>
          <w:rFonts w:asciiTheme="minorHAnsi" w:hAnsiTheme="minorHAnsi"/>
          <w:sz w:val="24"/>
          <w:szCs w:val="24"/>
        </w:rPr>
        <w:t>102</w:t>
      </w:r>
      <w:r w:rsidRPr="00D21FC7">
        <w:rPr>
          <w:rFonts w:asciiTheme="minorHAnsi" w:hAnsiTheme="minorHAnsi"/>
          <w:sz w:val="24"/>
          <w:szCs w:val="24"/>
        </w:rPr>
        <w:t xml:space="preserve"> on the </w:t>
      </w:r>
      <w:r w:rsidR="00F76A2F">
        <w:rPr>
          <w:rFonts w:asciiTheme="minorHAnsi" w:hAnsiTheme="minorHAnsi"/>
          <w:sz w:val="24"/>
          <w:szCs w:val="24"/>
        </w:rPr>
        <w:t>17</w:t>
      </w:r>
      <w:r w:rsidR="00F76A2F" w:rsidRPr="00F76A2F">
        <w:rPr>
          <w:rFonts w:asciiTheme="minorHAnsi" w:hAnsiTheme="minorHAnsi"/>
          <w:sz w:val="24"/>
          <w:szCs w:val="24"/>
          <w:vertAlign w:val="superscript"/>
        </w:rPr>
        <w:t>th</w:t>
      </w:r>
      <w:r w:rsidRPr="00D21FC7">
        <w:rPr>
          <w:rFonts w:asciiTheme="minorHAnsi" w:hAnsiTheme="minorHAnsi"/>
          <w:sz w:val="24"/>
          <w:szCs w:val="24"/>
        </w:rPr>
        <w:t xml:space="preserve">. </w:t>
      </w:r>
    </w:p>
    <w:p w14:paraId="016A9B96" w14:textId="77777777" w:rsidR="00AD21FD" w:rsidRPr="00CE1989" w:rsidRDefault="00AD21FD" w:rsidP="008B1022">
      <w:pPr>
        <w:rPr>
          <w:rFonts w:asciiTheme="minorHAnsi" w:hAnsiTheme="minorHAnsi"/>
          <w:b/>
          <w:sz w:val="24"/>
          <w:szCs w:val="24"/>
          <w:highlight w:val="yellow"/>
        </w:rPr>
      </w:pPr>
    </w:p>
    <w:p w14:paraId="5BD1FEDC" w14:textId="6B6F53D2" w:rsidR="008B1022" w:rsidRPr="00866F7D" w:rsidRDefault="008B1022" w:rsidP="00626A60">
      <w:pPr>
        <w:rPr>
          <w:rFonts w:asciiTheme="minorHAnsi" w:hAnsiTheme="minorHAnsi"/>
          <w:sz w:val="24"/>
          <w:szCs w:val="24"/>
        </w:rPr>
      </w:pPr>
      <w:r w:rsidRPr="00626A60">
        <w:rPr>
          <w:rFonts w:asciiTheme="minorHAnsi" w:hAnsiTheme="minorHAnsi"/>
          <w:b/>
          <w:sz w:val="24"/>
          <w:szCs w:val="24"/>
        </w:rPr>
        <w:t>Northern Fur Seals</w:t>
      </w:r>
      <w:r w:rsidRPr="00626A60">
        <w:rPr>
          <w:rFonts w:asciiTheme="minorHAnsi" w:hAnsiTheme="minorHAnsi"/>
          <w:sz w:val="24"/>
          <w:szCs w:val="24"/>
        </w:rPr>
        <w:t xml:space="preserve"> – </w:t>
      </w:r>
      <w:r w:rsidR="000123E8" w:rsidRPr="00626A60">
        <w:rPr>
          <w:rFonts w:asciiTheme="minorHAnsi" w:hAnsiTheme="minorHAnsi"/>
          <w:sz w:val="24"/>
          <w:szCs w:val="24"/>
        </w:rPr>
        <w:t xml:space="preserve">Numbers </w:t>
      </w:r>
      <w:r w:rsidR="00F76A2F">
        <w:rPr>
          <w:rFonts w:asciiTheme="minorHAnsi" w:hAnsiTheme="minorHAnsi"/>
          <w:sz w:val="24"/>
          <w:szCs w:val="24"/>
        </w:rPr>
        <w:t>fluctuated from a low count of 26 individuals on the 2</w:t>
      </w:r>
      <w:r w:rsidR="00F76A2F" w:rsidRPr="00F76A2F">
        <w:rPr>
          <w:rFonts w:asciiTheme="minorHAnsi" w:hAnsiTheme="minorHAnsi"/>
          <w:sz w:val="24"/>
          <w:szCs w:val="24"/>
          <w:vertAlign w:val="superscript"/>
        </w:rPr>
        <w:t>nd</w:t>
      </w:r>
      <w:r w:rsidR="00F76A2F">
        <w:rPr>
          <w:rFonts w:asciiTheme="minorHAnsi" w:hAnsiTheme="minorHAnsi"/>
          <w:sz w:val="24"/>
          <w:szCs w:val="24"/>
        </w:rPr>
        <w:t xml:space="preserve"> to 87 on the 10</w:t>
      </w:r>
      <w:r w:rsidR="00F76A2F" w:rsidRPr="00F76A2F">
        <w:rPr>
          <w:rFonts w:asciiTheme="minorHAnsi" w:hAnsiTheme="minorHAnsi"/>
          <w:sz w:val="24"/>
          <w:szCs w:val="24"/>
          <w:vertAlign w:val="superscript"/>
        </w:rPr>
        <w:t>th</w:t>
      </w:r>
      <w:r w:rsidR="00D21FC7" w:rsidRPr="00626A60">
        <w:rPr>
          <w:rFonts w:asciiTheme="minorHAnsi" w:hAnsiTheme="minorHAnsi"/>
          <w:sz w:val="24"/>
          <w:szCs w:val="24"/>
        </w:rPr>
        <w:t>. There was</w:t>
      </w:r>
      <w:r w:rsidR="00182CFA" w:rsidRPr="00626A60">
        <w:rPr>
          <w:rFonts w:asciiTheme="minorHAnsi" w:hAnsiTheme="minorHAnsi"/>
          <w:sz w:val="24"/>
          <w:szCs w:val="24"/>
        </w:rPr>
        <w:t xml:space="preserve"> an average of 6</w:t>
      </w:r>
      <w:r w:rsidR="00F76A2F">
        <w:rPr>
          <w:rFonts w:asciiTheme="minorHAnsi" w:hAnsiTheme="minorHAnsi"/>
          <w:sz w:val="24"/>
          <w:szCs w:val="24"/>
        </w:rPr>
        <w:t>4</w:t>
      </w:r>
      <w:r w:rsidR="00F033A6" w:rsidRPr="00626A60">
        <w:rPr>
          <w:rFonts w:asciiTheme="minorHAnsi" w:hAnsiTheme="minorHAnsi"/>
          <w:sz w:val="24"/>
          <w:szCs w:val="24"/>
        </w:rPr>
        <w:t xml:space="preserve"> (SD ±</w:t>
      </w:r>
      <w:r w:rsidR="00182CFA" w:rsidRPr="00626A60">
        <w:rPr>
          <w:rFonts w:asciiTheme="minorHAnsi" w:hAnsiTheme="minorHAnsi"/>
          <w:sz w:val="24"/>
          <w:szCs w:val="24"/>
        </w:rPr>
        <w:t xml:space="preserve"> </w:t>
      </w:r>
      <w:r w:rsidR="00F76A2F">
        <w:rPr>
          <w:rFonts w:asciiTheme="minorHAnsi" w:hAnsiTheme="minorHAnsi"/>
          <w:sz w:val="24"/>
          <w:szCs w:val="24"/>
        </w:rPr>
        <w:t>23</w:t>
      </w:r>
      <w:r w:rsidR="00F033A6" w:rsidRPr="00626A60">
        <w:rPr>
          <w:rFonts w:asciiTheme="minorHAnsi" w:hAnsiTheme="minorHAnsi"/>
          <w:sz w:val="24"/>
          <w:szCs w:val="24"/>
        </w:rPr>
        <w:t>) individual</w:t>
      </w:r>
      <w:r w:rsidR="00182CFA" w:rsidRPr="00626A60">
        <w:rPr>
          <w:rFonts w:asciiTheme="minorHAnsi" w:hAnsiTheme="minorHAnsi"/>
          <w:sz w:val="24"/>
          <w:szCs w:val="24"/>
        </w:rPr>
        <w:t>s counted.</w:t>
      </w:r>
    </w:p>
    <w:p w14:paraId="6F2B8671" w14:textId="77777777" w:rsidR="007C6C15" w:rsidRDefault="007C6C15" w:rsidP="00DD55A4">
      <w:pPr>
        <w:rPr>
          <w:rFonts w:asciiTheme="minorHAnsi" w:hAnsiTheme="minorHAnsi"/>
          <w:b/>
          <w:color w:val="005A9E"/>
          <w:sz w:val="32"/>
          <w:szCs w:val="32"/>
        </w:rPr>
      </w:pPr>
    </w:p>
    <w:p w14:paraId="269586ED" w14:textId="77777777" w:rsidR="00810BE6" w:rsidRPr="00781CA6" w:rsidRDefault="00810BE6" w:rsidP="00DD55A4">
      <w:pPr>
        <w:rPr>
          <w:rFonts w:asciiTheme="minorHAnsi" w:hAnsiTheme="minorHAnsi"/>
          <w:b/>
          <w:color w:val="005A9E"/>
          <w:sz w:val="32"/>
          <w:szCs w:val="32"/>
        </w:rPr>
      </w:pPr>
      <w:r w:rsidRPr="00781CA6">
        <w:rPr>
          <w:rFonts w:asciiTheme="minorHAnsi" w:hAnsiTheme="minorHAnsi"/>
          <w:b/>
          <w:color w:val="005A9E"/>
          <w:sz w:val="32"/>
          <w:szCs w:val="32"/>
        </w:rPr>
        <w:t>Cetaceans</w:t>
      </w:r>
    </w:p>
    <w:p w14:paraId="6221D3B5" w14:textId="49E18C8C" w:rsidR="00263EF9" w:rsidRDefault="009B5193" w:rsidP="009B5193">
      <w:pPr>
        <w:rPr>
          <w:rFonts w:asciiTheme="minorHAnsi" w:hAnsiTheme="minorHAnsi"/>
          <w:sz w:val="24"/>
          <w:szCs w:val="24"/>
        </w:rPr>
      </w:pPr>
      <w:r w:rsidRPr="00DC0B0E">
        <w:rPr>
          <w:rFonts w:asciiTheme="minorHAnsi" w:hAnsiTheme="minorHAnsi"/>
          <w:b/>
          <w:sz w:val="24"/>
          <w:szCs w:val="24"/>
        </w:rPr>
        <w:t>Standard Survey</w:t>
      </w:r>
      <w:r w:rsidRPr="00DC0B0E">
        <w:rPr>
          <w:rFonts w:asciiTheme="minorHAnsi" w:hAnsiTheme="minorHAnsi"/>
          <w:sz w:val="24"/>
          <w:szCs w:val="24"/>
        </w:rPr>
        <w:t xml:space="preserve"> –</w:t>
      </w:r>
      <w:r w:rsidR="00CF3CB2" w:rsidRPr="00DC0B0E">
        <w:rPr>
          <w:rFonts w:asciiTheme="minorHAnsi" w:hAnsiTheme="minorHAnsi"/>
          <w:sz w:val="24"/>
          <w:szCs w:val="24"/>
        </w:rPr>
        <w:t xml:space="preserve"> </w:t>
      </w:r>
      <w:r w:rsidR="00781CA6">
        <w:rPr>
          <w:rFonts w:asciiTheme="minorHAnsi" w:hAnsiTheme="minorHAnsi"/>
          <w:sz w:val="24"/>
          <w:szCs w:val="24"/>
        </w:rPr>
        <w:t>39</w:t>
      </w:r>
      <w:r w:rsidR="009B7BB3" w:rsidRPr="00DC0B0E">
        <w:rPr>
          <w:rFonts w:asciiTheme="minorHAnsi" w:hAnsiTheme="minorHAnsi"/>
          <w:sz w:val="24"/>
          <w:szCs w:val="24"/>
        </w:rPr>
        <w:t xml:space="preserve"> one-</w:t>
      </w:r>
      <w:r w:rsidRPr="00DC0B0E">
        <w:rPr>
          <w:rFonts w:asciiTheme="minorHAnsi" w:hAnsiTheme="minorHAnsi"/>
          <w:sz w:val="24"/>
          <w:szCs w:val="24"/>
        </w:rPr>
        <w:t xml:space="preserve">hour </w:t>
      </w:r>
      <w:r w:rsidR="006A45F1" w:rsidRPr="00DC0B0E">
        <w:rPr>
          <w:rFonts w:asciiTheme="minorHAnsi" w:hAnsiTheme="minorHAnsi"/>
          <w:sz w:val="24"/>
          <w:szCs w:val="24"/>
        </w:rPr>
        <w:t xml:space="preserve">standard </w:t>
      </w:r>
      <w:r w:rsidR="00FC6845" w:rsidRPr="00DC0B0E">
        <w:rPr>
          <w:rFonts w:asciiTheme="minorHAnsi" w:hAnsiTheme="minorHAnsi"/>
          <w:sz w:val="24"/>
          <w:szCs w:val="24"/>
        </w:rPr>
        <w:t>whale watch</w:t>
      </w:r>
      <w:r w:rsidR="00641A2E" w:rsidRPr="00DC0B0E">
        <w:rPr>
          <w:rFonts w:asciiTheme="minorHAnsi" w:hAnsiTheme="minorHAnsi"/>
          <w:sz w:val="24"/>
          <w:szCs w:val="24"/>
        </w:rPr>
        <w:t>es</w:t>
      </w:r>
      <w:r w:rsidR="00945F10" w:rsidRPr="00DC0B0E">
        <w:rPr>
          <w:rFonts w:asciiTheme="minorHAnsi" w:hAnsiTheme="minorHAnsi"/>
          <w:sz w:val="24"/>
          <w:szCs w:val="24"/>
        </w:rPr>
        <w:t xml:space="preserve"> w</w:t>
      </w:r>
      <w:r w:rsidR="00641A2E" w:rsidRPr="00DC0B0E">
        <w:rPr>
          <w:rFonts w:asciiTheme="minorHAnsi" w:hAnsiTheme="minorHAnsi"/>
          <w:sz w:val="24"/>
          <w:szCs w:val="24"/>
        </w:rPr>
        <w:t>ere</w:t>
      </w:r>
      <w:r w:rsidR="00FC6845" w:rsidRPr="00DC0B0E">
        <w:rPr>
          <w:rFonts w:asciiTheme="minorHAnsi" w:hAnsiTheme="minorHAnsi"/>
          <w:sz w:val="24"/>
          <w:szCs w:val="24"/>
        </w:rPr>
        <w:t xml:space="preserve"> </w:t>
      </w:r>
      <w:r w:rsidRPr="00DC0B0E">
        <w:rPr>
          <w:rFonts w:asciiTheme="minorHAnsi" w:hAnsiTheme="minorHAnsi"/>
          <w:sz w:val="24"/>
          <w:szCs w:val="24"/>
        </w:rPr>
        <w:t xml:space="preserve">conducted </w:t>
      </w:r>
      <w:r w:rsidR="00694DD3" w:rsidRPr="00DC0B0E">
        <w:rPr>
          <w:rFonts w:asciiTheme="minorHAnsi" w:hAnsiTheme="minorHAnsi"/>
          <w:sz w:val="24"/>
          <w:szCs w:val="24"/>
        </w:rPr>
        <w:t xml:space="preserve">from the Lighthouse using the Spotter App </w:t>
      </w:r>
      <w:r w:rsidR="000945DC" w:rsidRPr="00DC0B0E">
        <w:rPr>
          <w:rFonts w:asciiTheme="minorHAnsi" w:hAnsiTheme="minorHAnsi"/>
          <w:sz w:val="24"/>
          <w:szCs w:val="24"/>
        </w:rPr>
        <w:t>when conditions allowed</w:t>
      </w:r>
      <w:r w:rsidR="00006173" w:rsidRPr="00DC0B0E">
        <w:rPr>
          <w:rFonts w:asciiTheme="minorHAnsi" w:hAnsiTheme="minorHAnsi"/>
          <w:sz w:val="24"/>
          <w:szCs w:val="24"/>
        </w:rPr>
        <w:t>.</w:t>
      </w:r>
      <w:r w:rsidR="00AC5F33" w:rsidRPr="00DC0B0E">
        <w:rPr>
          <w:rFonts w:asciiTheme="minorHAnsi" w:hAnsiTheme="minorHAnsi"/>
          <w:sz w:val="24"/>
          <w:szCs w:val="24"/>
        </w:rPr>
        <w:t xml:space="preserve"> </w:t>
      </w:r>
      <w:r w:rsidR="002B27D7" w:rsidRPr="00DC0B0E">
        <w:rPr>
          <w:rFonts w:asciiTheme="minorHAnsi" w:hAnsiTheme="minorHAnsi"/>
          <w:sz w:val="24"/>
          <w:szCs w:val="24"/>
        </w:rPr>
        <w:t>Numbers from</w:t>
      </w:r>
      <w:r w:rsidR="003745AB" w:rsidRPr="00DC0B0E">
        <w:rPr>
          <w:rFonts w:asciiTheme="minorHAnsi" w:hAnsiTheme="minorHAnsi"/>
          <w:sz w:val="24"/>
          <w:szCs w:val="24"/>
        </w:rPr>
        <w:t xml:space="preserve"> standard watches </w:t>
      </w:r>
      <w:r w:rsidR="002B27D7" w:rsidRPr="00DC0B0E">
        <w:rPr>
          <w:rFonts w:asciiTheme="minorHAnsi" w:hAnsiTheme="minorHAnsi"/>
          <w:sz w:val="24"/>
          <w:szCs w:val="24"/>
        </w:rPr>
        <w:t xml:space="preserve">were </w:t>
      </w:r>
      <w:r w:rsidR="003745AB" w:rsidRPr="00DC0B0E">
        <w:rPr>
          <w:rFonts w:asciiTheme="minorHAnsi" w:hAnsiTheme="minorHAnsi"/>
          <w:sz w:val="24"/>
          <w:szCs w:val="24"/>
        </w:rPr>
        <w:t>combined with</w:t>
      </w:r>
      <w:r w:rsidR="00FD07C4" w:rsidRPr="00DC0B0E">
        <w:rPr>
          <w:rFonts w:asciiTheme="minorHAnsi" w:hAnsiTheme="minorHAnsi"/>
          <w:sz w:val="24"/>
          <w:szCs w:val="24"/>
        </w:rPr>
        <w:t xml:space="preserve"> </w:t>
      </w:r>
      <w:r w:rsidR="002B27D7" w:rsidRPr="00DC0B0E">
        <w:rPr>
          <w:rFonts w:asciiTheme="minorHAnsi" w:hAnsiTheme="minorHAnsi"/>
          <w:sz w:val="24"/>
          <w:szCs w:val="24"/>
        </w:rPr>
        <w:t xml:space="preserve">incidental </w:t>
      </w:r>
      <w:r w:rsidR="002B27D7" w:rsidRPr="00873260">
        <w:rPr>
          <w:rFonts w:asciiTheme="minorHAnsi" w:hAnsiTheme="minorHAnsi"/>
          <w:sz w:val="24"/>
          <w:szCs w:val="24"/>
        </w:rPr>
        <w:t>observations</w:t>
      </w:r>
      <w:r w:rsidR="00DC0B0E" w:rsidRPr="00873260">
        <w:rPr>
          <w:rFonts w:asciiTheme="minorHAnsi" w:hAnsiTheme="minorHAnsi"/>
          <w:sz w:val="24"/>
          <w:szCs w:val="24"/>
        </w:rPr>
        <w:t>.</w:t>
      </w:r>
      <w:r w:rsidR="00873260" w:rsidRPr="00873260">
        <w:rPr>
          <w:rFonts w:asciiTheme="minorHAnsi" w:hAnsiTheme="minorHAnsi"/>
          <w:sz w:val="24"/>
          <w:szCs w:val="24"/>
        </w:rPr>
        <w:t xml:space="preserve"> </w:t>
      </w:r>
      <w:r w:rsidR="00AA76DD" w:rsidRPr="00873260">
        <w:rPr>
          <w:rFonts w:asciiTheme="minorHAnsi" w:hAnsiTheme="minorHAnsi"/>
          <w:sz w:val="24"/>
          <w:szCs w:val="24"/>
        </w:rPr>
        <w:t xml:space="preserve">Gray Whales were observed </w:t>
      </w:r>
      <w:r w:rsidR="00B56468" w:rsidRPr="00873260">
        <w:rPr>
          <w:rFonts w:asciiTheme="minorHAnsi" w:hAnsiTheme="minorHAnsi"/>
          <w:sz w:val="24"/>
          <w:szCs w:val="24"/>
        </w:rPr>
        <w:t xml:space="preserve">around the island </w:t>
      </w:r>
      <w:r w:rsidR="00781CA6">
        <w:rPr>
          <w:rFonts w:asciiTheme="minorHAnsi" w:hAnsiTheme="minorHAnsi"/>
          <w:sz w:val="24"/>
          <w:szCs w:val="24"/>
        </w:rPr>
        <w:t>28</w:t>
      </w:r>
      <w:r w:rsidR="00873260" w:rsidRPr="00873260">
        <w:rPr>
          <w:rFonts w:asciiTheme="minorHAnsi" w:hAnsiTheme="minorHAnsi"/>
          <w:sz w:val="24"/>
          <w:szCs w:val="24"/>
        </w:rPr>
        <w:t xml:space="preserve"> </w:t>
      </w:r>
      <w:r w:rsidR="00B56468" w:rsidRPr="00873260">
        <w:rPr>
          <w:rFonts w:asciiTheme="minorHAnsi" w:hAnsiTheme="minorHAnsi"/>
          <w:sz w:val="24"/>
          <w:szCs w:val="24"/>
        </w:rPr>
        <w:t>days</w:t>
      </w:r>
      <w:r w:rsidR="00873260" w:rsidRPr="00873260">
        <w:rPr>
          <w:rFonts w:asciiTheme="minorHAnsi" w:hAnsiTheme="minorHAnsi"/>
          <w:sz w:val="24"/>
          <w:szCs w:val="24"/>
        </w:rPr>
        <w:t xml:space="preserve"> this month</w:t>
      </w:r>
      <w:r w:rsidR="00B56468" w:rsidRPr="00873260">
        <w:rPr>
          <w:rFonts w:asciiTheme="minorHAnsi" w:hAnsiTheme="minorHAnsi"/>
          <w:sz w:val="24"/>
          <w:szCs w:val="24"/>
        </w:rPr>
        <w:t xml:space="preserve">, with a high count of </w:t>
      </w:r>
      <w:r w:rsidR="00781CA6">
        <w:rPr>
          <w:rFonts w:asciiTheme="minorHAnsi" w:hAnsiTheme="minorHAnsi"/>
          <w:sz w:val="24"/>
          <w:szCs w:val="24"/>
        </w:rPr>
        <w:t>24</w:t>
      </w:r>
      <w:r w:rsidR="00B56468" w:rsidRPr="00873260">
        <w:rPr>
          <w:rFonts w:asciiTheme="minorHAnsi" w:hAnsiTheme="minorHAnsi"/>
          <w:sz w:val="24"/>
          <w:szCs w:val="24"/>
        </w:rPr>
        <w:t xml:space="preserve"> on the </w:t>
      </w:r>
      <w:r w:rsidR="00781CA6">
        <w:rPr>
          <w:rFonts w:asciiTheme="minorHAnsi" w:hAnsiTheme="minorHAnsi"/>
          <w:sz w:val="24"/>
          <w:szCs w:val="24"/>
        </w:rPr>
        <w:t>23</w:t>
      </w:r>
      <w:r w:rsidR="00781CA6" w:rsidRPr="00781CA6">
        <w:rPr>
          <w:rFonts w:asciiTheme="minorHAnsi" w:hAnsiTheme="minorHAnsi"/>
          <w:sz w:val="24"/>
          <w:szCs w:val="24"/>
          <w:vertAlign w:val="superscript"/>
        </w:rPr>
        <w:t>rd</w:t>
      </w:r>
      <w:r w:rsidR="00AA76DD" w:rsidRPr="00873260">
        <w:rPr>
          <w:rFonts w:asciiTheme="minorHAnsi" w:hAnsiTheme="minorHAnsi"/>
          <w:sz w:val="24"/>
          <w:szCs w:val="24"/>
        </w:rPr>
        <w:t>.</w:t>
      </w:r>
    </w:p>
    <w:p w14:paraId="5037B39C" w14:textId="77777777" w:rsidR="0098791D" w:rsidRDefault="0098791D" w:rsidP="00DD55A4">
      <w:pPr>
        <w:rPr>
          <w:rFonts w:asciiTheme="minorHAnsi" w:hAnsiTheme="minorHAnsi"/>
          <w:sz w:val="24"/>
          <w:szCs w:val="24"/>
        </w:rPr>
      </w:pPr>
    </w:p>
    <w:p w14:paraId="71B19AE5" w14:textId="16F7475D" w:rsidR="00810BE6" w:rsidRPr="00500D91" w:rsidRDefault="00810BE6" w:rsidP="00DD55A4">
      <w:pPr>
        <w:rPr>
          <w:rFonts w:asciiTheme="minorHAnsi" w:hAnsiTheme="minorHAnsi"/>
          <w:b/>
          <w:color w:val="005A9E"/>
          <w:sz w:val="32"/>
          <w:szCs w:val="32"/>
        </w:rPr>
      </w:pPr>
      <w:r w:rsidRPr="00500D91">
        <w:rPr>
          <w:rFonts w:asciiTheme="minorHAnsi" w:hAnsiTheme="minorHAnsi"/>
          <w:b/>
          <w:color w:val="005A9E"/>
          <w:sz w:val="32"/>
          <w:szCs w:val="32"/>
        </w:rPr>
        <w:t>Sharks</w:t>
      </w:r>
    </w:p>
    <w:p w14:paraId="23D62521" w14:textId="4183E76D" w:rsidR="00493309" w:rsidRDefault="00AE5B8C" w:rsidP="00DD55A4">
      <w:pPr>
        <w:rPr>
          <w:rFonts w:asciiTheme="minorHAnsi" w:hAnsiTheme="minorHAnsi"/>
          <w:sz w:val="24"/>
          <w:szCs w:val="24"/>
        </w:rPr>
      </w:pPr>
      <w:r>
        <w:rPr>
          <w:rFonts w:asciiTheme="minorHAnsi" w:hAnsiTheme="minorHAnsi"/>
          <w:sz w:val="24"/>
          <w:szCs w:val="24"/>
        </w:rPr>
        <w:t>A sub-adult male Zalophus with a fresh shark bite was seen at Last Resort.</w:t>
      </w:r>
    </w:p>
    <w:p w14:paraId="26FFF760" w14:textId="77777777" w:rsidR="002B27D7" w:rsidRPr="001252FA" w:rsidRDefault="002B27D7" w:rsidP="00DD55A4">
      <w:pPr>
        <w:rPr>
          <w:rFonts w:asciiTheme="minorHAnsi" w:hAnsiTheme="minorHAnsi"/>
          <w:b/>
          <w:sz w:val="24"/>
          <w:szCs w:val="24"/>
          <w:u w:val="single"/>
        </w:rPr>
      </w:pPr>
    </w:p>
    <w:p w14:paraId="602ED288" w14:textId="77777777" w:rsidR="00115E20"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Salamanders</w:t>
      </w:r>
    </w:p>
    <w:p w14:paraId="6E36AD17" w14:textId="4393D012" w:rsidR="007748BD" w:rsidRDefault="00AE5B8C" w:rsidP="00DD55A4">
      <w:pPr>
        <w:rPr>
          <w:rFonts w:asciiTheme="minorHAnsi" w:hAnsiTheme="minorHAnsi"/>
          <w:sz w:val="24"/>
          <w:szCs w:val="24"/>
        </w:rPr>
      </w:pPr>
      <w:r>
        <w:rPr>
          <w:rFonts w:asciiTheme="minorHAnsi" w:hAnsiTheme="minorHAnsi"/>
          <w:sz w:val="24"/>
          <w:szCs w:val="24"/>
        </w:rPr>
        <w:t>One</w:t>
      </w:r>
      <w:r w:rsidR="00C20AC3" w:rsidRPr="00BE09ED">
        <w:rPr>
          <w:rFonts w:asciiTheme="minorHAnsi" w:hAnsiTheme="minorHAnsi"/>
          <w:sz w:val="24"/>
          <w:szCs w:val="24"/>
        </w:rPr>
        <w:t xml:space="preserve"> survey w</w:t>
      </w:r>
      <w:r>
        <w:rPr>
          <w:rFonts w:asciiTheme="minorHAnsi" w:hAnsiTheme="minorHAnsi"/>
          <w:sz w:val="24"/>
          <w:szCs w:val="24"/>
        </w:rPr>
        <w:t>as conducted this month o</w:t>
      </w:r>
      <w:r w:rsidR="00BE09ED" w:rsidRPr="00BE09ED">
        <w:rPr>
          <w:rFonts w:asciiTheme="minorHAnsi" w:hAnsiTheme="minorHAnsi"/>
          <w:sz w:val="24"/>
          <w:szCs w:val="24"/>
        </w:rPr>
        <w:t>n the 1</w:t>
      </w:r>
      <w:r>
        <w:rPr>
          <w:rFonts w:asciiTheme="minorHAnsi" w:hAnsiTheme="minorHAnsi"/>
          <w:sz w:val="24"/>
          <w:szCs w:val="24"/>
        </w:rPr>
        <w:t>6</w:t>
      </w:r>
      <w:r w:rsidR="00BE09ED" w:rsidRPr="00BE09ED">
        <w:rPr>
          <w:rFonts w:asciiTheme="minorHAnsi" w:hAnsiTheme="minorHAnsi"/>
          <w:sz w:val="24"/>
          <w:szCs w:val="24"/>
          <w:vertAlign w:val="superscript"/>
        </w:rPr>
        <w:t>th</w:t>
      </w:r>
      <w:r w:rsidR="00BE09ED" w:rsidRPr="00BE09ED">
        <w:rPr>
          <w:rFonts w:asciiTheme="minorHAnsi" w:hAnsiTheme="minorHAnsi"/>
          <w:sz w:val="24"/>
          <w:szCs w:val="24"/>
        </w:rPr>
        <w:t xml:space="preserve"> </w:t>
      </w:r>
      <w:r>
        <w:rPr>
          <w:rFonts w:asciiTheme="minorHAnsi" w:hAnsiTheme="minorHAnsi"/>
          <w:sz w:val="24"/>
          <w:szCs w:val="24"/>
        </w:rPr>
        <w:t>and 24</w:t>
      </w:r>
      <w:r w:rsidR="00BE09ED" w:rsidRPr="00BE09ED">
        <w:rPr>
          <w:rFonts w:asciiTheme="minorHAnsi" w:hAnsiTheme="minorHAnsi"/>
          <w:sz w:val="24"/>
          <w:szCs w:val="24"/>
        </w:rPr>
        <w:t xml:space="preserve"> large, </w:t>
      </w:r>
      <w:r>
        <w:rPr>
          <w:rFonts w:asciiTheme="minorHAnsi" w:hAnsiTheme="minorHAnsi"/>
          <w:sz w:val="24"/>
          <w:szCs w:val="24"/>
        </w:rPr>
        <w:t>3</w:t>
      </w:r>
      <w:r w:rsidR="00BE09ED" w:rsidRPr="00BE09ED">
        <w:rPr>
          <w:rFonts w:asciiTheme="minorHAnsi" w:hAnsiTheme="minorHAnsi"/>
          <w:sz w:val="24"/>
          <w:szCs w:val="24"/>
        </w:rPr>
        <w:t xml:space="preserve"> small and </w:t>
      </w:r>
      <w:r>
        <w:rPr>
          <w:rFonts w:asciiTheme="minorHAnsi" w:hAnsiTheme="minorHAnsi"/>
          <w:sz w:val="24"/>
          <w:szCs w:val="24"/>
        </w:rPr>
        <w:t>2</w:t>
      </w:r>
      <w:r w:rsidR="00BE09ED" w:rsidRPr="00BE09ED">
        <w:rPr>
          <w:rFonts w:asciiTheme="minorHAnsi" w:hAnsiTheme="minorHAnsi"/>
          <w:sz w:val="24"/>
          <w:szCs w:val="24"/>
        </w:rPr>
        <w:t xml:space="preserve"> tiny were found. </w:t>
      </w:r>
    </w:p>
    <w:p w14:paraId="3477961F" w14:textId="77777777" w:rsidR="00121625" w:rsidRDefault="00121625" w:rsidP="00DD55A4">
      <w:pPr>
        <w:rPr>
          <w:rFonts w:asciiTheme="minorHAnsi" w:hAnsiTheme="minorHAnsi"/>
          <w:sz w:val="24"/>
          <w:szCs w:val="24"/>
        </w:rPr>
      </w:pPr>
    </w:p>
    <w:p w14:paraId="0B8D9297" w14:textId="77777777" w:rsidR="00810BE6"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Owls</w:t>
      </w:r>
    </w:p>
    <w:p w14:paraId="08CD24E5" w14:textId="735F240E" w:rsidR="000C441E" w:rsidRPr="00873260" w:rsidRDefault="00370C5F" w:rsidP="00873260">
      <w:pPr>
        <w:rPr>
          <w:rFonts w:asciiTheme="minorHAnsi" w:hAnsiTheme="minorHAnsi"/>
          <w:sz w:val="24"/>
          <w:szCs w:val="24"/>
        </w:rPr>
      </w:pPr>
      <w:r w:rsidRPr="00873260">
        <w:rPr>
          <w:rFonts w:asciiTheme="minorHAnsi" w:hAnsiTheme="minorHAnsi"/>
          <w:sz w:val="24"/>
          <w:szCs w:val="24"/>
        </w:rPr>
        <w:t xml:space="preserve">Roost surveys were conducted daily, and </w:t>
      </w:r>
      <w:r w:rsidR="00AE5B8C">
        <w:rPr>
          <w:rFonts w:asciiTheme="minorHAnsi" w:hAnsiTheme="minorHAnsi"/>
          <w:sz w:val="24"/>
          <w:szCs w:val="24"/>
        </w:rPr>
        <w:t>only two owls have</w:t>
      </w:r>
      <w:r w:rsidR="00873260" w:rsidRPr="00873260">
        <w:rPr>
          <w:rFonts w:asciiTheme="minorHAnsi" w:hAnsiTheme="minorHAnsi"/>
          <w:sz w:val="24"/>
          <w:szCs w:val="24"/>
        </w:rPr>
        <w:t xml:space="preserve"> been observed.</w:t>
      </w:r>
    </w:p>
    <w:p w14:paraId="1EF81A02" w14:textId="77777777" w:rsidR="00370C5F" w:rsidRPr="00F14933" w:rsidRDefault="00370C5F" w:rsidP="00DD55A4">
      <w:pPr>
        <w:rPr>
          <w:rFonts w:asciiTheme="minorHAnsi" w:hAnsiTheme="minorHAnsi"/>
          <w:b/>
          <w:color w:val="005A9E"/>
          <w:sz w:val="24"/>
          <w:szCs w:val="32"/>
        </w:rPr>
      </w:pPr>
    </w:p>
    <w:p w14:paraId="17F6FCEB" w14:textId="6C44EDE9" w:rsidR="00810BE6"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Crickets</w:t>
      </w:r>
    </w:p>
    <w:p w14:paraId="6A4C24B1" w14:textId="1C17CAA6" w:rsidR="00A15308" w:rsidRDefault="00477107" w:rsidP="008017D4">
      <w:pPr>
        <w:rPr>
          <w:rFonts w:asciiTheme="minorHAnsi" w:hAnsiTheme="minorHAnsi"/>
          <w:sz w:val="24"/>
          <w:szCs w:val="24"/>
        </w:rPr>
      </w:pPr>
      <w:r>
        <w:rPr>
          <w:rFonts w:asciiTheme="minorHAnsi" w:hAnsiTheme="minorHAnsi"/>
          <w:sz w:val="24"/>
          <w:szCs w:val="24"/>
        </w:rPr>
        <w:t>No surveys this month.</w:t>
      </w:r>
    </w:p>
    <w:p w14:paraId="686C6679" w14:textId="77777777" w:rsidR="00415256" w:rsidRDefault="00415256" w:rsidP="008017D4">
      <w:pPr>
        <w:rPr>
          <w:rFonts w:asciiTheme="minorHAnsi" w:hAnsiTheme="minorHAnsi"/>
          <w:sz w:val="24"/>
          <w:szCs w:val="24"/>
        </w:rPr>
      </w:pPr>
    </w:p>
    <w:p w14:paraId="2FD3405C" w14:textId="290DEA4B" w:rsidR="00415256" w:rsidRPr="00AE5B8C" w:rsidRDefault="00415256" w:rsidP="00415256">
      <w:pPr>
        <w:rPr>
          <w:rFonts w:asciiTheme="minorHAnsi" w:hAnsiTheme="minorHAnsi"/>
          <w:b/>
          <w:color w:val="005A9E"/>
          <w:sz w:val="32"/>
          <w:szCs w:val="32"/>
        </w:rPr>
      </w:pPr>
      <w:r w:rsidRPr="00AE5B8C">
        <w:rPr>
          <w:rFonts w:asciiTheme="minorHAnsi" w:hAnsiTheme="minorHAnsi"/>
          <w:b/>
          <w:color w:val="005A9E"/>
          <w:sz w:val="32"/>
          <w:szCs w:val="32"/>
        </w:rPr>
        <w:t>Bats</w:t>
      </w:r>
    </w:p>
    <w:p w14:paraId="21A41C02" w14:textId="76ED4460" w:rsidR="00415256" w:rsidRPr="000B3A4F" w:rsidRDefault="00C20AC3" w:rsidP="008017D4">
      <w:pPr>
        <w:rPr>
          <w:rFonts w:asciiTheme="minorHAnsi" w:hAnsiTheme="minorHAnsi"/>
          <w:sz w:val="24"/>
          <w:szCs w:val="24"/>
        </w:rPr>
      </w:pPr>
      <w:r>
        <w:rPr>
          <w:rFonts w:asciiTheme="minorHAnsi" w:hAnsiTheme="minorHAnsi"/>
          <w:sz w:val="24"/>
          <w:szCs w:val="24"/>
        </w:rPr>
        <w:t>No bats were detected this month.</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E5B8C" w:rsidRDefault="008017D4" w:rsidP="008017D4">
      <w:pPr>
        <w:rPr>
          <w:rFonts w:asciiTheme="minorHAnsi" w:hAnsiTheme="minorHAnsi"/>
          <w:b/>
          <w:color w:val="005A9E"/>
          <w:sz w:val="32"/>
          <w:szCs w:val="32"/>
        </w:rPr>
      </w:pPr>
      <w:r w:rsidRPr="00AE5B8C">
        <w:rPr>
          <w:rFonts w:asciiTheme="minorHAnsi" w:hAnsiTheme="minorHAnsi"/>
          <w:b/>
          <w:color w:val="005A9E"/>
          <w:sz w:val="32"/>
          <w:szCs w:val="32"/>
        </w:rPr>
        <w:t>Mice</w:t>
      </w:r>
    </w:p>
    <w:p w14:paraId="51515870" w14:textId="635F6DB4" w:rsidR="00415256" w:rsidRDefault="00EE022F" w:rsidP="00DD55A4">
      <w:pPr>
        <w:rPr>
          <w:rFonts w:asciiTheme="minorHAnsi" w:hAnsiTheme="minorHAnsi"/>
          <w:sz w:val="24"/>
          <w:szCs w:val="24"/>
        </w:rPr>
      </w:pPr>
      <w:r>
        <w:rPr>
          <w:rFonts w:asciiTheme="minorHAnsi" w:hAnsiTheme="minorHAnsi"/>
          <w:sz w:val="24"/>
          <w:szCs w:val="24"/>
        </w:rPr>
        <w:t>House</w:t>
      </w:r>
      <w:r w:rsidR="00B50F0D">
        <w:rPr>
          <w:rFonts w:asciiTheme="minorHAnsi" w:hAnsiTheme="minorHAnsi"/>
          <w:sz w:val="24"/>
          <w:szCs w:val="24"/>
        </w:rPr>
        <w:t xml:space="preserve"> mouse</w:t>
      </w:r>
      <w:r>
        <w:rPr>
          <w:rFonts w:asciiTheme="minorHAnsi" w:hAnsiTheme="minorHAnsi"/>
          <w:sz w:val="24"/>
          <w:szCs w:val="24"/>
        </w:rPr>
        <w:t xml:space="preserve"> numbers </w:t>
      </w:r>
      <w:r w:rsidR="00CE1989">
        <w:rPr>
          <w:rFonts w:asciiTheme="minorHAnsi" w:hAnsiTheme="minorHAnsi"/>
          <w:sz w:val="24"/>
          <w:szCs w:val="24"/>
        </w:rPr>
        <w:t xml:space="preserve">have </w:t>
      </w:r>
      <w:r w:rsidR="005B0602">
        <w:rPr>
          <w:rFonts w:asciiTheme="minorHAnsi" w:hAnsiTheme="minorHAnsi"/>
          <w:sz w:val="24"/>
          <w:szCs w:val="24"/>
        </w:rPr>
        <w:t>declined substantially since the fall months</w:t>
      </w:r>
      <w:r w:rsidR="00F5398C">
        <w:rPr>
          <w:rFonts w:asciiTheme="minorHAnsi" w:hAnsiTheme="minorHAnsi"/>
          <w:sz w:val="24"/>
          <w:szCs w:val="24"/>
        </w:rPr>
        <w:t>. They are rarely seen.</w:t>
      </w:r>
    </w:p>
    <w:p w14:paraId="01545F2B" w14:textId="77777777" w:rsidR="00930084" w:rsidRPr="00A15308" w:rsidRDefault="00930084" w:rsidP="00DD55A4">
      <w:pPr>
        <w:rPr>
          <w:rFonts w:asciiTheme="minorHAnsi" w:hAnsiTheme="minorHAnsi"/>
          <w:b/>
          <w:color w:val="005A9E"/>
          <w:sz w:val="24"/>
          <w:szCs w:val="32"/>
        </w:rPr>
      </w:pPr>
    </w:p>
    <w:p w14:paraId="25BB64DC" w14:textId="47D9DA77" w:rsidR="00810BE6" w:rsidRPr="00AE5B8C" w:rsidRDefault="00810BE6" w:rsidP="00DD55A4">
      <w:pPr>
        <w:rPr>
          <w:rFonts w:asciiTheme="minorHAnsi" w:hAnsiTheme="minorHAnsi"/>
          <w:b/>
          <w:color w:val="005A9E"/>
          <w:sz w:val="32"/>
          <w:szCs w:val="32"/>
        </w:rPr>
      </w:pPr>
      <w:r w:rsidRPr="00AE5B8C">
        <w:rPr>
          <w:rFonts w:asciiTheme="minorHAnsi" w:hAnsiTheme="minorHAnsi"/>
          <w:b/>
          <w:color w:val="005A9E"/>
          <w:sz w:val="32"/>
          <w:szCs w:val="32"/>
        </w:rPr>
        <w:t>Inverts and Intertidal</w:t>
      </w:r>
    </w:p>
    <w:p w14:paraId="49C6C5D5" w14:textId="59D8C326" w:rsidR="00701F7B" w:rsidRDefault="00D4229B" w:rsidP="00024322">
      <w:pPr>
        <w:rPr>
          <w:rFonts w:asciiTheme="minorHAnsi" w:hAnsiTheme="minorHAnsi"/>
          <w:sz w:val="24"/>
          <w:szCs w:val="24"/>
        </w:rPr>
      </w:pPr>
      <w:r>
        <w:rPr>
          <w:rFonts w:asciiTheme="minorHAnsi" w:hAnsiTheme="minorHAnsi"/>
          <w:sz w:val="24"/>
          <w:szCs w:val="24"/>
        </w:rPr>
        <w:t>No butter</w:t>
      </w:r>
      <w:r w:rsidR="00AE5B8C">
        <w:rPr>
          <w:rFonts w:asciiTheme="minorHAnsi" w:hAnsiTheme="minorHAnsi"/>
          <w:sz w:val="24"/>
          <w:szCs w:val="24"/>
        </w:rPr>
        <w:t>flies or dragonflies were seen.</w:t>
      </w:r>
    </w:p>
    <w:p w14:paraId="4C07AE97" w14:textId="77777777" w:rsidR="000945DC" w:rsidRPr="000945DC" w:rsidRDefault="000945DC" w:rsidP="00024322">
      <w:pPr>
        <w:rPr>
          <w:rFonts w:asciiTheme="minorHAnsi" w:hAnsiTheme="minorHAnsi"/>
          <w:sz w:val="24"/>
          <w:szCs w:val="24"/>
        </w:rPr>
      </w:pPr>
    </w:p>
    <w:p w14:paraId="4105DA75" w14:textId="69C3E215" w:rsidR="00024322" w:rsidRPr="00AE5B8C" w:rsidRDefault="00024322" w:rsidP="00024322">
      <w:pPr>
        <w:rPr>
          <w:rFonts w:asciiTheme="minorHAnsi" w:hAnsiTheme="minorHAnsi"/>
          <w:b/>
          <w:color w:val="005A9E"/>
          <w:sz w:val="32"/>
          <w:szCs w:val="32"/>
        </w:rPr>
      </w:pPr>
      <w:r w:rsidRPr="00AE5B8C">
        <w:rPr>
          <w:rFonts w:asciiTheme="minorHAnsi" w:hAnsiTheme="minorHAnsi"/>
          <w:b/>
          <w:color w:val="005A9E"/>
          <w:sz w:val="32"/>
          <w:szCs w:val="32"/>
        </w:rPr>
        <w:t>Oceanic Events</w:t>
      </w:r>
    </w:p>
    <w:p w14:paraId="189A868F" w14:textId="13027547" w:rsidR="00024322" w:rsidRDefault="002565BA" w:rsidP="00024322">
      <w:pPr>
        <w:rPr>
          <w:rFonts w:asciiTheme="minorHAnsi" w:hAnsiTheme="minorHAnsi"/>
          <w:sz w:val="24"/>
          <w:szCs w:val="24"/>
        </w:rPr>
      </w:pPr>
      <w:r>
        <w:rPr>
          <w:rFonts w:asciiTheme="minorHAnsi" w:hAnsiTheme="minorHAnsi"/>
          <w:sz w:val="24"/>
          <w:szCs w:val="24"/>
        </w:rPr>
        <w:t>Nothing to report</w:t>
      </w:r>
      <w:r w:rsidR="00B56468">
        <w:rPr>
          <w:rFonts w:asciiTheme="minorHAnsi" w:hAnsiTheme="minorHAnsi"/>
          <w:sz w:val="24"/>
          <w:szCs w:val="24"/>
        </w:rPr>
        <w:t>.</w:t>
      </w:r>
    </w:p>
    <w:p w14:paraId="4B41050D" w14:textId="77777777" w:rsidR="006B134E" w:rsidRPr="001252FA" w:rsidRDefault="006B134E" w:rsidP="00DD55A4">
      <w:pPr>
        <w:rPr>
          <w:rFonts w:asciiTheme="minorHAnsi" w:hAnsiTheme="minorHAnsi"/>
          <w:b/>
          <w:sz w:val="24"/>
          <w:szCs w:val="24"/>
          <w:u w:val="single"/>
        </w:rPr>
      </w:pPr>
    </w:p>
    <w:p w14:paraId="4713E914" w14:textId="61E17EB4" w:rsidR="00D4409D" w:rsidRPr="00022A7A" w:rsidRDefault="00810BE6" w:rsidP="00DD55A4">
      <w:pPr>
        <w:rPr>
          <w:rFonts w:asciiTheme="minorHAnsi" w:hAnsiTheme="minorHAnsi"/>
          <w:b/>
          <w:color w:val="005A9E"/>
          <w:sz w:val="32"/>
          <w:szCs w:val="32"/>
        </w:rPr>
      </w:pPr>
      <w:r w:rsidRPr="00022A7A">
        <w:rPr>
          <w:rFonts w:asciiTheme="minorHAnsi" w:hAnsiTheme="minorHAnsi"/>
          <w:b/>
          <w:color w:val="005A9E"/>
          <w:sz w:val="32"/>
          <w:szCs w:val="32"/>
        </w:rPr>
        <w:t>Plants</w:t>
      </w:r>
    </w:p>
    <w:p w14:paraId="3952CE33" w14:textId="318C92DB" w:rsidR="00D4409D" w:rsidRDefault="003D209C" w:rsidP="00D4409D">
      <w:pPr>
        <w:rPr>
          <w:rFonts w:asciiTheme="minorHAnsi" w:hAnsiTheme="minorHAnsi"/>
          <w:sz w:val="24"/>
          <w:szCs w:val="24"/>
        </w:rPr>
      </w:pPr>
      <w:r w:rsidRPr="00022A7A">
        <w:rPr>
          <w:rFonts w:asciiTheme="minorHAnsi" w:hAnsiTheme="minorHAnsi"/>
          <w:i/>
          <w:sz w:val="24"/>
          <w:szCs w:val="24"/>
        </w:rPr>
        <w:t>Spergularia macrotheca, Erodium moschatum, Cotula squalida, Stellaria media</w:t>
      </w:r>
      <w:r>
        <w:rPr>
          <w:rFonts w:asciiTheme="minorHAnsi" w:hAnsiTheme="minorHAnsi"/>
          <w:sz w:val="24"/>
          <w:szCs w:val="24"/>
        </w:rPr>
        <w:t xml:space="preserve">, and </w:t>
      </w:r>
      <w:r w:rsidRPr="00022A7A">
        <w:rPr>
          <w:rFonts w:asciiTheme="minorHAnsi" w:hAnsiTheme="minorHAnsi"/>
          <w:i/>
          <w:sz w:val="24"/>
          <w:szCs w:val="24"/>
        </w:rPr>
        <w:t>Oxalis pes-caprae</w:t>
      </w:r>
      <w:r>
        <w:rPr>
          <w:rFonts w:asciiTheme="minorHAnsi" w:hAnsiTheme="minorHAnsi"/>
          <w:sz w:val="24"/>
          <w:szCs w:val="24"/>
        </w:rPr>
        <w:t xml:space="preserve"> seen blooming on the island. A </w:t>
      </w:r>
      <w:r w:rsidRPr="00022A7A">
        <w:rPr>
          <w:rFonts w:asciiTheme="minorHAnsi" w:hAnsiTheme="minorHAnsi"/>
          <w:i/>
          <w:sz w:val="24"/>
          <w:szCs w:val="24"/>
        </w:rPr>
        <w:t>Chlorophyllum brunneum</w:t>
      </w:r>
      <w:r>
        <w:rPr>
          <w:rFonts w:asciiTheme="minorHAnsi" w:hAnsiTheme="minorHAnsi"/>
          <w:sz w:val="24"/>
          <w:szCs w:val="24"/>
        </w:rPr>
        <w:t xml:space="preserve"> mushroom was found near the powerhouse, rare in the SF bay area. </w:t>
      </w:r>
      <w:r w:rsidR="005B0602">
        <w:rPr>
          <w:rFonts w:asciiTheme="minorHAnsi" w:hAnsiTheme="minorHAnsi"/>
          <w:sz w:val="24"/>
          <w:szCs w:val="24"/>
        </w:rPr>
        <w:t xml:space="preserve">Several mostly larger </w:t>
      </w:r>
      <w:r w:rsidR="005B0602" w:rsidRPr="00B3747B">
        <w:rPr>
          <w:rFonts w:asciiTheme="minorHAnsi" w:hAnsiTheme="minorHAnsi"/>
          <w:i/>
          <w:sz w:val="24"/>
          <w:szCs w:val="24"/>
        </w:rPr>
        <w:t>Malva</w:t>
      </w:r>
      <w:r w:rsidR="005B0602">
        <w:rPr>
          <w:rFonts w:asciiTheme="minorHAnsi" w:hAnsiTheme="minorHAnsi"/>
          <w:sz w:val="24"/>
          <w:szCs w:val="24"/>
        </w:rPr>
        <w:t xml:space="preserve">, </w:t>
      </w:r>
      <w:r w:rsidR="005B0602" w:rsidRPr="00B3747B">
        <w:rPr>
          <w:rFonts w:asciiTheme="minorHAnsi" w:hAnsiTheme="minorHAnsi"/>
          <w:i/>
          <w:sz w:val="24"/>
          <w:szCs w:val="24"/>
        </w:rPr>
        <w:t>Chenopodium</w:t>
      </w:r>
      <w:r w:rsidR="005B0602">
        <w:rPr>
          <w:rFonts w:asciiTheme="minorHAnsi" w:hAnsiTheme="minorHAnsi"/>
          <w:sz w:val="24"/>
          <w:szCs w:val="24"/>
        </w:rPr>
        <w:t xml:space="preserve">, and a few </w:t>
      </w:r>
      <w:r>
        <w:rPr>
          <w:rFonts w:asciiTheme="minorHAnsi" w:hAnsiTheme="minorHAnsi"/>
          <w:sz w:val="24"/>
          <w:szCs w:val="24"/>
        </w:rPr>
        <w:t xml:space="preserve">New Zealand spinach </w:t>
      </w:r>
      <w:r w:rsidR="005B0602">
        <w:rPr>
          <w:rFonts w:asciiTheme="minorHAnsi" w:hAnsiTheme="minorHAnsi"/>
          <w:sz w:val="24"/>
          <w:szCs w:val="24"/>
        </w:rPr>
        <w:t xml:space="preserve">were pulled at SEFI, </w:t>
      </w:r>
      <w:r>
        <w:rPr>
          <w:rFonts w:asciiTheme="minorHAnsi" w:hAnsiTheme="minorHAnsi"/>
          <w:sz w:val="24"/>
          <w:szCs w:val="24"/>
        </w:rPr>
        <w:t>and</w:t>
      </w:r>
      <w:r w:rsidR="005B0602">
        <w:rPr>
          <w:rFonts w:asciiTheme="minorHAnsi" w:hAnsiTheme="minorHAnsi"/>
          <w:sz w:val="24"/>
          <w:szCs w:val="24"/>
        </w:rPr>
        <w:t xml:space="preserve"> several </w:t>
      </w:r>
      <w:del w:id="2" w:author="McChesney, Gerry" w:date="2020-02-20T09:05:00Z">
        <w:r w:rsidDel="005B0602">
          <w:rPr>
            <w:rFonts w:asciiTheme="minorHAnsi" w:hAnsiTheme="minorHAnsi"/>
            <w:sz w:val="24"/>
            <w:szCs w:val="24"/>
          </w:rPr>
          <w:delText xml:space="preserve"> </w:delText>
        </w:r>
      </w:del>
      <w:r w:rsidRPr="00022A7A">
        <w:rPr>
          <w:rFonts w:asciiTheme="minorHAnsi" w:hAnsiTheme="minorHAnsi"/>
          <w:i/>
          <w:sz w:val="24"/>
          <w:szCs w:val="24"/>
        </w:rPr>
        <w:t>Malva</w:t>
      </w:r>
      <w:r w:rsidR="00CE5690">
        <w:rPr>
          <w:rFonts w:asciiTheme="minorHAnsi" w:hAnsiTheme="minorHAnsi"/>
          <w:i/>
          <w:sz w:val="24"/>
          <w:szCs w:val="24"/>
        </w:rPr>
        <w:t>, Chenopodium</w:t>
      </w:r>
      <w:r w:rsidR="00CE5690">
        <w:rPr>
          <w:rFonts w:asciiTheme="minorHAnsi" w:hAnsiTheme="minorHAnsi"/>
          <w:sz w:val="24"/>
          <w:szCs w:val="24"/>
        </w:rPr>
        <w:t xml:space="preserve"> (mostly sprouts)</w:t>
      </w:r>
      <w:r w:rsidR="00CE5690">
        <w:rPr>
          <w:rFonts w:asciiTheme="minorHAnsi" w:hAnsiTheme="minorHAnsi"/>
          <w:i/>
          <w:sz w:val="24"/>
          <w:szCs w:val="24"/>
        </w:rPr>
        <w:t xml:space="preserve">, </w:t>
      </w:r>
      <w:r w:rsidR="00CE5690">
        <w:rPr>
          <w:rFonts w:asciiTheme="minorHAnsi" w:hAnsiTheme="minorHAnsi"/>
          <w:sz w:val="24"/>
          <w:szCs w:val="24"/>
        </w:rPr>
        <w:t xml:space="preserve"> and spinach plants were </w:t>
      </w:r>
      <w:r>
        <w:rPr>
          <w:rFonts w:asciiTheme="minorHAnsi" w:hAnsiTheme="minorHAnsi"/>
          <w:sz w:val="24"/>
          <w:szCs w:val="24"/>
        </w:rPr>
        <w:t xml:space="preserve">pulled on </w:t>
      </w:r>
      <w:r w:rsidR="00022A7A">
        <w:rPr>
          <w:rFonts w:asciiTheme="minorHAnsi" w:hAnsiTheme="minorHAnsi"/>
          <w:sz w:val="24"/>
          <w:szCs w:val="24"/>
        </w:rPr>
        <w:t>WEI</w:t>
      </w:r>
      <w:bookmarkStart w:id="3" w:name="_GoBack"/>
      <w:bookmarkEnd w:id="3"/>
      <w:r w:rsidR="00022A7A">
        <w:rPr>
          <w:rFonts w:asciiTheme="minorHAnsi" w:hAnsiTheme="minorHAnsi"/>
          <w:sz w:val="24"/>
          <w:szCs w:val="24"/>
        </w:rPr>
        <w:t>.</w:t>
      </w:r>
    </w:p>
    <w:p w14:paraId="6ABCF6FA" w14:textId="77777777" w:rsidR="00F64BE7" w:rsidRDefault="00F64BE7" w:rsidP="00DD55A4">
      <w:pPr>
        <w:rPr>
          <w:rFonts w:asciiTheme="minorHAnsi" w:hAnsiTheme="minorHAnsi"/>
          <w:sz w:val="24"/>
          <w:szCs w:val="24"/>
        </w:rPr>
      </w:pPr>
    </w:p>
    <w:p w14:paraId="65164803" w14:textId="65146890" w:rsidR="00810BE6" w:rsidRPr="00022A7A" w:rsidRDefault="00810BE6" w:rsidP="00DD55A4">
      <w:pPr>
        <w:rPr>
          <w:rFonts w:asciiTheme="minorHAnsi" w:hAnsiTheme="minorHAnsi"/>
          <w:sz w:val="24"/>
          <w:szCs w:val="24"/>
        </w:rPr>
      </w:pPr>
      <w:r w:rsidRPr="00022A7A">
        <w:rPr>
          <w:rFonts w:asciiTheme="minorHAnsi" w:hAnsiTheme="minorHAnsi"/>
          <w:b/>
          <w:color w:val="005A9E"/>
          <w:sz w:val="32"/>
          <w:szCs w:val="32"/>
        </w:rPr>
        <w:t>Violations</w:t>
      </w:r>
    </w:p>
    <w:p w14:paraId="45F11C72" w14:textId="46CA533B" w:rsidR="00D87615" w:rsidRDefault="00022A7A" w:rsidP="00EF3AC8">
      <w:pPr>
        <w:rPr>
          <w:rFonts w:asciiTheme="minorHAnsi" w:hAnsiTheme="minorHAnsi"/>
          <w:sz w:val="24"/>
          <w:szCs w:val="24"/>
        </w:rPr>
      </w:pPr>
      <w:r>
        <w:rPr>
          <w:rFonts w:asciiTheme="minorHAnsi" w:hAnsiTheme="minorHAnsi"/>
          <w:sz w:val="24"/>
          <w:szCs w:val="24"/>
        </w:rPr>
        <w:t>No violations were observed.</w:t>
      </w:r>
    </w:p>
    <w:p w14:paraId="45C704CE" w14:textId="77777777" w:rsidR="003855E6" w:rsidRPr="006D2BE7" w:rsidRDefault="003855E6" w:rsidP="00DD55A4">
      <w:pPr>
        <w:rPr>
          <w:rFonts w:asciiTheme="minorHAnsi" w:hAnsiTheme="minorHAnsi"/>
          <w:b/>
          <w:color w:val="005A9E"/>
          <w:sz w:val="24"/>
          <w:szCs w:val="32"/>
        </w:rPr>
      </w:pPr>
    </w:p>
    <w:p w14:paraId="37C26B4C" w14:textId="77777777" w:rsidR="00810BE6" w:rsidRPr="001A7924" w:rsidRDefault="00810BE6" w:rsidP="00DD55A4">
      <w:pPr>
        <w:rPr>
          <w:rFonts w:asciiTheme="minorHAnsi" w:hAnsiTheme="minorHAnsi"/>
          <w:color w:val="005A9E"/>
          <w:sz w:val="32"/>
          <w:szCs w:val="32"/>
        </w:rPr>
      </w:pPr>
      <w:r w:rsidRPr="00D4409D">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457FB1B7" w14:textId="77777777" w:rsidR="00CE5690" w:rsidRDefault="0093451A" w:rsidP="00DD55A4">
      <w:pPr>
        <w:rPr>
          <w:rFonts w:asciiTheme="minorHAnsi" w:hAnsiTheme="minorHAnsi"/>
          <w:sz w:val="24"/>
          <w:szCs w:val="24"/>
        </w:rPr>
      </w:pPr>
      <w:r w:rsidRPr="001A7924">
        <w:rPr>
          <w:rFonts w:asciiTheme="minorHAnsi" w:hAnsiTheme="minorHAnsi"/>
          <w:sz w:val="24"/>
          <w:szCs w:val="24"/>
        </w:rPr>
        <w:t>Island biologist</w:t>
      </w:r>
      <w:r w:rsidR="00A4359C">
        <w:rPr>
          <w:rFonts w:asciiTheme="minorHAnsi" w:hAnsiTheme="minorHAnsi"/>
          <w:sz w:val="24"/>
          <w:szCs w:val="24"/>
        </w:rPr>
        <w:t>s</w:t>
      </w:r>
      <w:r w:rsidR="00045870">
        <w:rPr>
          <w:rFonts w:asciiTheme="minorHAnsi" w:hAnsiTheme="minorHAnsi"/>
          <w:sz w:val="24"/>
          <w:szCs w:val="24"/>
        </w:rPr>
        <w:t xml:space="preserve"> </w:t>
      </w:r>
      <w:r w:rsidR="00CE1989">
        <w:rPr>
          <w:rFonts w:asciiTheme="minorHAnsi" w:hAnsiTheme="minorHAnsi"/>
          <w:sz w:val="24"/>
          <w:szCs w:val="24"/>
        </w:rPr>
        <w:t xml:space="preserve">Duncan and </w:t>
      </w:r>
      <w:r w:rsidR="00E30133">
        <w:rPr>
          <w:rFonts w:asciiTheme="minorHAnsi" w:hAnsiTheme="minorHAnsi"/>
          <w:sz w:val="24"/>
          <w:szCs w:val="24"/>
        </w:rPr>
        <w:t>Warzybok</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4E0532">
        <w:rPr>
          <w:rFonts w:asciiTheme="minorHAnsi" w:hAnsiTheme="minorHAnsi"/>
          <w:sz w:val="24"/>
          <w:szCs w:val="24"/>
        </w:rPr>
        <w:t>, water testing,</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r w:rsidR="00CE5690">
        <w:rPr>
          <w:rFonts w:asciiTheme="minorHAnsi" w:hAnsiTheme="minorHAnsi"/>
          <w:sz w:val="24"/>
          <w:szCs w:val="24"/>
        </w:rPr>
        <w:t xml:space="preserve">  </w:t>
      </w:r>
    </w:p>
    <w:p w14:paraId="0910A3AC" w14:textId="5B12F9BF" w:rsidR="004A2EC0" w:rsidRDefault="00CE5690" w:rsidP="00DD55A4">
      <w:pPr>
        <w:rPr>
          <w:rFonts w:asciiTheme="minorHAnsi" w:hAnsiTheme="minorHAnsi"/>
          <w:sz w:val="24"/>
          <w:szCs w:val="24"/>
        </w:rPr>
      </w:pPr>
      <w:r>
        <w:rPr>
          <w:rFonts w:asciiTheme="minorHAnsi" w:hAnsiTheme="minorHAnsi"/>
          <w:sz w:val="24"/>
          <w:szCs w:val="24"/>
        </w:rPr>
        <w:t xml:space="preserve">Plumbers Carothers-Liske and Maier, along with various assistants, replaced multiple corroded sections of the outdoor water lines and hose spigots (which was found to be </w:t>
      </w:r>
      <w:r w:rsidRPr="00B3747B">
        <w:rPr>
          <w:rFonts w:asciiTheme="minorHAnsi" w:hAnsiTheme="minorHAnsi"/>
          <w:i/>
          <w:sz w:val="24"/>
          <w:szCs w:val="24"/>
        </w:rPr>
        <w:t>completely</w:t>
      </w:r>
      <w:r>
        <w:rPr>
          <w:rFonts w:asciiTheme="minorHAnsi" w:hAnsiTheme="minorHAnsi"/>
          <w:sz w:val="24"/>
          <w:szCs w:val="24"/>
        </w:rPr>
        <w:t xml:space="preserve"> clogged up and draining under the house), replaced the drain lines for the PRBO kitchen sink and clothes washer, and buried the house drain line that runs along the west side of the house into the septic system.</w:t>
      </w:r>
    </w:p>
    <w:p w14:paraId="0203F56C" w14:textId="084C8EAE" w:rsidR="00CE5690" w:rsidRDefault="00CE5690" w:rsidP="00DD55A4">
      <w:pPr>
        <w:rPr>
          <w:rFonts w:asciiTheme="minorHAnsi" w:hAnsiTheme="minorHAnsi"/>
          <w:sz w:val="24"/>
          <w:szCs w:val="24"/>
        </w:rPr>
      </w:pPr>
      <w:r>
        <w:rPr>
          <w:rFonts w:asciiTheme="minorHAnsi" w:hAnsiTheme="minorHAnsi"/>
          <w:sz w:val="24"/>
          <w:szCs w:val="24"/>
        </w:rPr>
        <w:t>USFWS Maintenance worker Steve Lewis did a major pruning of both Monterey Cypress trees, repaired a hole in the CG House rear mud room, and replaced cut flooring and walls from the PRBO House plumbing project.</w:t>
      </w:r>
    </w:p>
    <w:p w14:paraId="07430FA5" w14:textId="70839002" w:rsidR="00CE5690" w:rsidRDefault="00CE5690" w:rsidP="00DD55A4">
      <w:pPr>
        <w:rPr>
          <w:rFonts w:asciiTheme="minorHAnsi" w:hAnsiTheme="minorHAnsi"/>
          <w:sz w:val="24"/>
          <w:szCs w:val="24"/>
        </w:rPr>
      </w:pPr>
      <w:r>
        <w:rPr>
          <w:rFonts w:asciiTheme="minorHAnsi" w:hAnsiTheme="minorHAnsi"/>
          <w:sz w:val="24"/>
          <w:szCs w:val="24"/>
        </w:rPr>
        <w:t xml:space="preserve">FWS Volunteer Jesse Irwin repaired several sections of </w:t>
      </w:r>
      <w:r w:rsidR="00420BC7">
        <w:rPr>
          <w:rFonts w:asciiTheme="minorHAnsi" w:hAnsiTheme="minorHAnsi"/>
          <w:sz w:val="24"/>
          <w:szCs w:val="24"/>
        </w:rPr>
        <w:t xml:space="preserve">the rail cart path between Twitville and East Landing, diagnosed and replaced a bad electrical switch to the CG House kitchen light, replaced fallen gutters on the Carp Shop, and valiantly attempted to trouble-shoot PV generator issues. </w:t>
      </w:r>
    </w:p>
    <w:p w14:paraId="02389FA1" w14:textId="7FE0223A" w:rsidR="00420BC7" w:rsidRPr="007D787D" w:rsidRDefault="00420BC7" w:rsidP="00DD55A4">
      <w:pPr>
        <w:rPr>
          <w:rFonts w:asciiTheme="minorHAnsi" w:hAnsiTheme="minorHAnsi"/>
          <w:sz w:val="24"/>
          <w:szCs w:val="24"/>
        </w:rPr>
      </w:pPr>
      <w:r>
        <w:rPr>
          <w:rFonts w:asciiTheme="minorHAnsi" w:hAnsiTheme="minorHAnsi"/>
          <w:sz w:val="24"/>
          <w:szCs w:val="24"/>
        </w:rPr>
        <w:t>Ryan from Industrial Electric visited the island on January 29 and attempted to repair the two PV generators, neither of which is working. He was unsuccessful and recommended parts.</w:t>
      </w:r>
    </w:p>
    <w:p w14:paraId="29CD9536" w14:textId="77777777" w:rsidR="00C95CE5" w:rsidRDefault="00C95CE5" w:rsidP="00DD55A4">
      <w:pPr>
        <w:rPr>
          <w:rFonts w:asciiTheme="minorHAnsi" w:hAnsiTheme="minorHAnsi"/>
          <w:b/>
          <w:color w:val="005A9E"/>
          <w:sz w:val="32"/>
          <w:szCs w:val="32"/>
        </w:rPr>
      </w:pPr>
    </w:p>
    <w:p w14:paraId="6A4226CD" w14:textId="06D76808" w:rsidR="00044577" w:rsidRPr="00FA162C" w:rsidRDefault="00810BE6" w:rsidP="00DD55A4">
      <w:pPr>
        <w:rPr>
          <w:rFonts w:asciiTheme="minorHAnsi" w:hAnsiTheme="minorHAnsi"/>
          <w:b/>
          <w:color w:val="005A9E"/>
          <w:sz w:val="32"/>
          <w:szCs w:val="32"/>
        </w:rPr>
      </w:pPr>
      <w:r w:rsidRPr="00C95CE5">
        <w:rPr>
          <w:rFonts w:asciiTheme="minorHAnsi" w:hAnsiTheme="minorHAnsi"/>
          <w:b/>
          <w:color w:val="005A9E"/>
          <w:sz w:val="32"/>
          <w:szCs w:val="32"/>
        </w:rPr>
        <w:t>Maintenance Needs</w:t>
      </w:r>
    </w:p>
    <w:p w14:paraId="3EB8743D" w14:textId="3D71AB4A" w:rsidR="00CE1989" w:rsidRPr="00CE1989" w:rsidRDefault="00443855" w:rsidP="00CE1989">
      <w:pPr>
        <w:numPr>
          <w:ilvl w:val="0"/>
          <w:numId w:val="13"/>
        </w:numPr>
        <w:spacing w:before="60"/>
        <w:rPr>
          <w:rFonts w:asciiTheme="minorHAnsi" w:hAnsiTheme="minorHAnsi"/>
          <w:sz w:val="24"/>
          <w:szCs w:val="24"/>
        </w:rPr>
      </w:pPr>
      <w:r>
        <w:rPr>
          <w:rFonts w:asciiTheme="minorHAnsi" w:hAnsiTheme="minorHAnsi"/>
          <w:sz w:val="24"/>
          <w:szCs w:val="24"/>
        </w:rPr>
        <w:t xml:space="preserve">The PV and Buffy generators are </w:t>
      </w:r>
      <w:r w:rsidR="007F5DF8">
        <w:rPr>
          <w:rFonts w:asciiTheme="minorHAnsi" w:hAnsiTheme="minorHAnsi"/>
          <w:sz w:val="24"/>
          <w:szCs w:val="24"/>
        </w:rPr>
        <w:t xml:space="preserve">not functioning due to </w:t>
      </w:r>
      <w:r w:rsidR="00022A7A">
        <w:rPr>
          <w:rFonts w:asciiTheme="minorHAnsi" w:hAnsiTheme="minorHAnsi"/>
          <w:sz w:val="24"/>
          <w:szCs w:val="24"/>
        </w:rPr>
        <w:t>either fried voltage regulators or</w:t>
      </w:r>
      <w:r w:rsidR="007F5DF8">
        <w:rPr>
          <w:rFonts w:asciiTheme="minorHAnsi" w:hAnsiTheme="minorHAnsi"/>
          <w:sz w:val="24"/>
          <w:szCs w:val="24"/>
        </w:rPr>
        <w:t xml:space="preserve"> motherboards</w:t>
      </w:r>
      <w:r w:rsidR="00022A7A">
        <w:rPr>
          <w:rFonts w:asciiTheme="minorHAnsi" w:hAnsiTheme="minorHAnsi"/>
          <w:sz w:val="24"/>
          <w:szCs w:val="24"/>
        </w:rPr>
        <w:t>, or a bad wrap</w:t>
      </w:r>
      <w:r w:rsidR="007F5DF8">
        <w:rPr>
          <w:rFonts w:asciiTheme="minorHAnsi" w:hAnsiTheme="minorHAnsi"/>
          <w:sz w:val="24"/>
          <w:szCs w:val="24"/>
        </w:rPr>
        <w:t>.</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07B320F4"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D57789">
        <w:rPr>
          <w:rFonts w:asciiTheme="minorHAnsi" w:hAnsiTheme="minorHAnsi"/>
          <w:sz w:val="24"/>
          <w:szCs w:val="24"/>
        </w:rPr>
        <w:t xml:space="preserve">sections </w:t>
      </w:r>
      <w:r w:rsidR="008017D4">
        <w:rPr>
          <w:rFonts w:asciiTheme="minorHAnsi" w:hAnsiTheme="minorHAnsi"/>
          <w:sz w:val="24"/>
          <w:szCs w:val="24"/>
        </w:rPr>
        <w:t>of the wooden railing on Lighth</w:t>
      </w:r>
      <w:r w:rsidR="004C2E28">
        <w:rPr>
          <w:rFonts w:asciiTheme="minorHAnsi" w:hAnsiTheme="minorHAnsi"/>
          <w:sz w:val="24"/>
          <w:szCs w:val="24"/>
        </w:rPr>
        <w:t xml:space="preserve">ouse Hill </w:t>
      </w:r>
      <w:r w:rsidR="00D57789">
        <w:rPr>
          <w:rFonts w:asciiTheme="minorHAnsi" w:hAnsiTheme="minorHAnsi"/>
          <w:sz w:val="24"/>
          <w:szCs w:val="24"/>
        </w:rPr>
        <w:t xml:space="preserve">need </w:t>
      </w:r>
      <w:r w:rsidR="004C2E28">
        <w:rPr>
          <w:rFonts w:asciiTheme="minorHAnsi" w:hAnsiTheme="minorHAnsi"/>
          <w:sz w:val="24"/>
          <w:szCs w:val="24"/>
        </w:rPr>
        <w:t>repair.</w:t>
      </w:r>
    </w:p>
    <w:p w14:paraId="7ECD1B35" w14:textId="13F1CFAA"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w:t>
      </w:r>
      <w:r w:rsidR="00CE1989">
        <w:rPr>
          <w:rFonts w:asciiTheme="minorHAnsi" w:hAnsiTheme="minorHAnsi"/>
          <w:sz w:val="24"/>
          <w:szCs w:val="24"/>
        </w:rPr>
        <w:t xml:space="preserve"> T</w:t>
      </w:r>
      <w:r w:rsidR="003104B5">
        <w:rPr>
          <w:rFonts w:asciiTheme="minorHAnsi" w:hAnsiTheme="minorHAnsi"/>
          <w:sz w:val="24"/>
          <w:szCs w:val="24"/>
        </w:rPr>
        <w:t>here could be a crack in the foundation.</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391D4E58" w14:textId="1473EA02" w:rsidR="00A34AC4" w:rsidRDefault="00A34AC4" w:rsidP="00DD55A4">
      <w:pPr>
        <w:numPr>
          <w:ilvl w:val="0"/>
          <w:numId w:val="13"/>
        </w:numPr>
        <w:spacing w:before="60"/>
        <w:rPr>
          <w:rFonts w:asciiTheme="minorHAnsi" w:hAnsiTheme="minorHAnsi"/>
          <w:sz w:val="24"/>
          <w:szCs w:val="24"/>
        </w:rPr>
      </w:pPr>
      <w:r>
        <w:rPr>
          <w:rFonts w:asciiTheme="minorHAnsi" w:hAnsiTheme="minorHAnsi"/>
          <w:sz w:val="24"/>
          <w:szCs w:val="24"/>
        </w:rPr>
        <w:t xml:space="preserve">The HADS weather station is no longer transmitting data to the web. Attempts to reset the unit have failed, and will </w:t>
      </w:r>
      <w:r w:rsidR="007F5DF8">
        <w:rPr>
          <w:rFonts w:asciiTheme="minorHAnsi" w:hAnsiTheme="minorHAnsi"/>
          <w:sz w:val="24"/>
          <w:szCs w:val="24"/>
        </w:rPr>
        <w:t>require expert guidance to fix.</w:t>
      </w:r>
    </w:p>
    <w:p w14:paraId="5AE7DA98" w14:textId="6657B5C2" w:rsidR="00022A7A" w:rsidRDefault="00022A7A" w:rsidP="00DD55A4">
      <w:pPr>
        <w:numPr>
          <w:ilvl w:val="0"/>
          <w:numId w:val="13"/>
        </w:numPr>
        <w:spacing w:before="60"/>
        <w:rPr>
          <w:rFonts w:asciiTheme="minorHAnsi" w:hAnsiTheme="minorHAnsi"/>
          <w:sz w:val="24"/>
          <w:szCs w:val="24"/>
        </w:rPr>
      </w:pPr>
      <w:r>
        <w:rPr>
          <w:rFonts w:asciiTheme="minorHAnsi" w:hAnsiTheme="minorHAnsi"/>
          <w:sz w:val="24"/>
          <w:szCs w:val="24"/>
        </w:rPr>
        <w:t>The Fisherman’s Bay mooring ball has drifted away and needs replacement.</w:t>
      </w:r>
    </w:p>
    <w:p w14:paraId="7021C3C6" w14:textId="7227DAF8" w:rsidR="00420208" w:rsidRDefault="00420208" w:rsidP="00DD55A4">
      <w:pPr>
        <w:numPr>
          <w:ilvl w:val="0"/>
          <w:numId w:val="13"/>
        </w:numPr>
        <w:spacing w:before="60"/>
        <w:rPr>
          <w:rFonts w:asciiTheme="minorHAnsi" w:hAnsiTheme="minorHAnsi"/>
          <w:sz w:val="24"/>
          <w:szCs w:val="24"/>
        </w:rPr>
      </w:pPr>
      <w:r>
        <w:rPr>
          <w:rFonts w:asciiTheme="minorHAnsi" w:hAnsiTheme="minorHAnsi"/>
          <w:sz w:val="24"/>
          <w:szCs w:val="24"/>
        </w:rPr>
        <w:t>The gutters and flashing on both houses is degrading and will need to be improved or replaced.</w:t>
      </w:r>
    </w:p>
    <w:p w14:paraId="7E084B95" w14:textId="5E06F0E9" w:rsidR="00420BC7" w:rsidRDefault="00420BC7" w:rsidP="00DD55A4">
      <w:pPr>
        <w:numPr>
          <w:ilvl w:val="0"/>
          <w:numId w:val="13"/>
        </w:numPr>
        <w:spacing w:before="60"/>
        <w:rPr>
          <w:rFonts w:asciiTheme="minorHAnsi" w:hAnsiTheme="minorHAnsi"/>
          <w:sz w:val="24"/>
          <w:szCs w:val="24"/>
        </w:rPr>
      </w:pPr>
      <w:r>
        <w:rPr>
          <w:rFonts w:asciiTheme="minorHAnsi" w:hAnsiTheme="minorHAnsi"/>
          <w:sz w:val="24"/>
          <w:szCs w:val="24"/>
        </w:rPr>
        <w:t>The Webasto is not working.</w:t>
      </w:r>
    </w:p>
    <w:p w14:paraId="6A81E67B" w14:textId="77777777" w:rsidR="007F5DF8" w:rsidRDefault="007F5DF8" w:rsidP="007F5DF8">
      <w:pPr>
        <w:spacing w:before="60"/>
        <w:ind w:left="720"/>
        <w:rPr>
          <w:rFonts w:asciiTheme="minorHAnsi" w:hAnsiTheme="minorHAnsi"/>
          <w:sz w:val="24"/>
          <w:szCs w:val="24"/>
        </w:rPr>
      </w:pPr>
    </w:p>
    <w:p w14:paraId="705F1146" w14:textId="77777777" w:rsidR="00701F7B" w:rsidRPr="00701F7B" w:rsidRDefault="00701F7B" w:rsidP="00701F7B">
      <w:pPr>
        <w:spacing w:before="60"/>
        <w:ind w:left="720"/>
        <w:rPr>
          <w:rFonts w:asciiTheme="minorHAnsi" w:hAnsiTheme="minorHAnsi"/>
          <w:sz w:val="24"/>
          <w:szCs w:val="24"/>
        </w:rPr>
      </w:pPr>
    </w:p>
    <w:p w14:paraId="7CC28047" w14:textId="20C8AAF2" w:rsidR="00810BE6" w:rsidRPr="007A7C5F" w:rsidRDefault="00810BE6" w:rsidP="00DD55A4">
      <w:pPr>
        <w:rPr>
          <w:rFonts w:asciiTheme="minorHAnsi" w:hAnsiTheme="minorHAnsi"/>
          <w:b/>
          <w:color w:val="005A9E"/>
          <w:sz w:val="32"/>
          <w:szCs w:val="32"/>
        </w:rPr>
      </w:pPr>
      <w:r w:rsidRPr="00945FF1">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7B4E5AE8" w:rsidR="00117459" w:rsidRPr="00795B7C"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r>
      <w:r w:rsidRPr="00795B7C">
        <w:rPr>
          <w:rFonts w:asciiTheme="minorHAnsi" w:hAnsiTheme="minorHAnsi"/>
          <w:sz w:val="24"/>
          <w:szCs w:val="24"/>
        </w:rPr>
        <w:t>Distilled water used:</w:t>
      </w:r>
      <w:r w:rsidRPr="00795B7C">
        <w:rPr>
          <w:rFonts w:asciiTheme="minorHAnsi" w:hAnsiTheme="minorHAnsi"/>
          <w:sz w:val="24"/>
          <w:szCs w:val="24"/>
        </w:rPr>
        <w:tab/>
      </w:r>
      <w:r w:rsidR="00731EBE" w:rsidRPr="00795B7C">
        <w:rPr>
          <w:rFonts w:asciiTheme="minorHAnsi" w:hAnsiTheme="minorHAnsi"/>
          <w:sz w:val="24"/>
          <w:szCs w:val="24"/>
        </w:rPr>
        <w:t>7</w:t>
      </w:r>
      <w:r w:rsidRPr="00795B7C">
        <w:rPr>
          <w:rFonts w:asciiTheme="minorHAnsi" w:hAnsiTheme="minorHAnsi"/>
          <w:sz w:val="24"/>
          <w:szCs w:val="24"/>
        </w:rPr>
        <w:t xml:space="preserve"> gallons</w:t>
      </w:r>
    </w:p>
    <w:p w14:paraId="260BD95F" w14:textId="155DAEFC" w:rsidR="003855E6" w:rsidRPr="00795B7C" w:rsidRDefault="007748BD" w:rsidP="00F14933">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 xml:space="preserve">Distilled water reserves: </w:t>
      </w:r>
      <w:r w:rsidR="00117459" w:rsidRPr="00795B7C">
        <w:rPr>
          <w:rFonts w:asciiTheme="minorHAnsi" w:hAnsiTheme="minorHAnsi"/>
          <w:sz w:val="24"/>
          <w:szCs w:val="24"/>
        </w:rPr>
        <w:tab/>
      </w:r>
      <w:r w:rsidR="00DF40CF" w:rsidRPr="00795B7C">
        <w:rPr>
          <w:rFonts w:asciiTheme="minorHAnsi" w:hAnsiTheme="minorHAnsi"/>
          <w:sz w:val="24"/>
          <w:szCs w:val="24"/>
        </w:rPr>
        <w:t>2</w:t>
      </w:r>
      <w:r w:rsidR="00731EBE" w:rsidRPr="00795B7C">
        <w:rPr>
          <w:rFonts w:asciiTheme="minorHAnsi" w:hAnsiTheme="minorHAnsi"/>
          <w:sz w:val="24"/>
          <w:szCs w:val="24"/>
        </w:rPr>
        <w:t>0</w:t>
      </w:r>
      <w:r w:rsidR="006F2B1B" w:rsidRPr="00795B7C">
        <w:rPr>
          <w:rFonts w:asciiTheme="minorHAnsi" w:hAnsiTheme="minorHAnsi"/>
          <w:sz w:val="24"/>
          <w:szCs w:val="24"/>
        </w:rPr>
        <w:t xml:space="preserve"> gallons</w:t>
      </w:r>
    </w:p>
    <w:p w14:paraId="2C29AA20" w14:textId="77777777" w:rsidR="00810BE6" w:rsidRPr="00795B7C" w:rsidRDefault="00810BE6" w:rsidP="003745AB">
      <w:pPr>
        <w:tabs>
          <w:tab w:val="left" w:pos="-13230"/>
          <w:tab w:val="left" w:pos="4590"/>
          <w:tab w:val="left" w:pos="5940"/>
        </w:tabs>
        <w:rPr>
          <w:rFonts w:asciiTheme="minorHAnsi" w:hAnsiTheme="minorHAnsi"/>
          <w:b/>
          <w:sz w:val="24"/>
          <w:szCs w:val="24"/>
        </w:rPr>
      </w:pPr>
      <w:r w:rsidRPr="00795B7C">
        <w:rPr>
          <w:rFonts w:asciiTheme="minorHAnsi" w:hAnsiTheme="minorHAnsi"/>
          <w:b/>
          <w:sz w:val="24"/>
          <w:szCs w:val="24"/>
        </w:rPr>
        <w:t>Generator run times</w:t>
      </w:r>
    </w:p>
    <w:p w14:paraId="55705A21" w14:textId="60B818F3" w:rsidR="00810BE6" w:rsidRPr="00795B7C" w:rsidRDefault="00166D52" w:rsidP="003745AB">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 xml:space="preserve">Kohler 15ROZ (Buffy): </w:t>
      </w:r>
      <w:r w:rsidR="006673A0" w:rsidRPr="00795B7C">
        <w:rPr>
          <w:rFonts w:asciiTheme="minorHAnsi" w:hAnsiTheme="minorHAnsi"/>
          <w:sz w:val="24"/>
          <w:szCs w:val="24"/>
        </w:rPr>
        <w:tab/>
      </w:r>
      <w:r w:rsidR="00795B7C" w:rsidRPr="00795B7C">
        <w:rPr>
          <w:rFonts w:asciiTheme="minorHAnsi" w:hAnsiTheme="minorHAnsi"/>
          <w:sz w:val="24"/>
          <w:szCs w:val="24"/>
        </w:rPr>
        <w:t>10.3</w:t>
      </w:r>
      <w:r w:rsidR="00D74CF1" w:rsidRPr="00795B7C">
        <w:rPr>
          <w:rFonts w:asciiTheme="minorHAnsi" w:hAnsiTheme="minorHAnsi"/>
          <w:sz w:val="24"/>
          <w:szCs w:val="24"/>
        </w:rPr>
        <w:t xml:space="preserve"> </w:t>
      </w:r>
      <w:r w:rsidR="00E76550" w:rsidRPr="00795B7C">
        <w:rPr>
          <w:rFonts w:asciiTheme="minorHAnsi" w:hAnsiTheme="minorHAnsi"/>
          <w:sz w:val="24"/>
          <w:szCs w:val="24"/>
        </w:rPr>
        <w:t>hours</w:t>
      </w:r>
      <w:r w:rsidR="006673A0" w:rsidRPr="00795B7C">
        <w:rPr>
          <w:rFonts w:asciiTheme="minorHAnsi" w:hAnsiTheme="minorHAnsi"/>
          <w:sz w:val="24"/>
          <w:szCs w:val="24"/>
        </w:rPr>
        <w:t xml:space="preserve"> </w:t>
      </w:r>
      <w:r w:rsidR="006673A0" w:rsidRPr="00795B7C">
        <w:rPr>
          <w:rFonts w:asciiTheme="minorHAnsi" w:hAnsiTheme="minorHAnsi"/>
          <w:sz w:val="24"/>
          <w:szCs w:val="24"/>
        </w:rPr>
        <w:tab/>
      </w:r>
      <w:r w:rsidR="00BF6477" w:rsidRPr="00795B7C">
        <w:rPr>
          <w:rFonts w:asciiTheme="minorHAnsi" w:hAnsiTheme="minorHAnsi"/>
          <w:sz w:val="24"/>
          <w:szCs w:val="24"/>
        </w:rPr>
        <w:tab/>
      </w:r>
      <w:r w:rsidR="006673A0" w:rsidRPr="00795B7C">
        <w:rPr>
          <w:rFonts w:asciiTheme="minorHAnsi" w:hAnsiTheme="minorHAnsi"/>
          <w:sz w:val="24"/>
          <w:szCs w:val="24"/>
        </w:rPr>
        <w:t>(</w:t>
      </w:r>
      <w:r w:rsidR="00795B7C" w:rsidRPr="00795B7C">
        <w:rPr>
          <w:rFonts w:asciiTheme="minorHAnsi" w:hAnsiTheme="minorHAnsi"/>
          <w:sz w:val="24"/>
          <w:szCs w:val="24"/>
        </w:rPr>
        <w:t>1830.4</w:t>
      </w:r>
      <w:r w:rsidR="006673A0" w:rsidRPr="00795B7C">
        <w:rPr>
          <w:rFonts w:asciiTheme="minorHAnsi" w:hAnsiTheme="minorHAnsi"/>
          <w:sz w:val="24"/>
          <w:szCs w:val="24"/>
        </w:rPr>
        <w:t xml:space="preserve"> on meter)</w:t>
      </w:r>
    </w:p>
    <w:p w14:paraId="523E746C" w14:textId="301A1CCD" w:rsidR="00810BE6" w:rsidRPr="00795B7C" w:rsidRDefault="00166D52" w:rsidP="003745AB">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 xml:space="preserve">Kohler 30REOZJC (Speedwagon): </w:t>
      </w:r>
      <w:r w:rsidR="006673A0" w:rsidRPr="00795B7C">
        <w:rPr>
          <w:rFonts w:asciiTheme="minorHAnsi" w:hAnsiTheme="minorHAnsi"/>
          <w:sz w:val="24"/>
          <w:szCs w:val="24"/>
        </w:rPr>
        <w:tab/>
      </w:r>
      <w:r w:rsidR="00795B7C" w:rsidRPr="00795B7C">
        <w:rPr>
          <w:rFonts w:asciiTheme="minorHAnsi" w:hAnsiTheme="minorHAnsi"/>
          <w:sz w:val="24"/>
          <w:szCs w:val="24"/>
        </w:rPr>
        <w:t>5.6</w:t>
      </w:r>
      <w:r w:rsidR="00810BE6" w:rsidRPr="00795B7C">
        <w:rPr>
          <w:rFonts w:asciiTheme="minorHAnsi" w:hAnsiTheme="minorHAnsi"/>
          <w:sz w:val="24"/>
          <w:szCs w:val="24"/>
        </w:rPr>
        <w:t xml:space="preserve"> hours</w:t>
      </w:r>
      <w:r w:rsidR="006673A0" w:rsidRPr="00795B7C">
        <w:rPr>
          <w:rFonts w:asciiTheme="minorHAnsi" w:hAnsiTheme="minorHAnsi"/>
          <w:sz w:val="24"/>
          <w:szCs w:val="24"/>
        </w:rPr>
        <w:tab/>
      </w:r>
      <w:r w:rsidR="00021D0A" w:rsidRPr="00795B7C">
        <w:rPr>
          <w:rFonts w:asciiTheme="minorHAnsi" w:hAnsiTheme="minorHAnsi"/>
          <w:sz w:val="24"/>
          <w:szCs w:val="24"/>
        </w:rPr>
        <w:tab/>
      </w:r>
      <w:r w:rsidR="006673A0" w:rsidRPr="00795B7C">
        <w:rPr>
          <w:rFonts w:asciiTheme="minorHAnsi" w:hAnsiTheme="minorHAnsi"/>
          <w:sz w:val="24"/>
          <w:szCs w:val="24"/>
        </w:rPr>
        <w:t>(</w:t>
      </w:r>
      <w:r w:rsidR="00795B7C" w:rsidRPr="00795B7C">
        <w:rPr>
          <w:rFonts w:asciiTheme="minorHAnsi" w:hAnsiTheme="minorHAnsi"/>
          <w:sz w:val="24"/>
          <w:szCs w:val="24"/>
        </w:rPr>
        <w:t>641.9</w:t>
      </w:r>
      <w:r w:rsidR="006673A0" w:rsidRPr="00795B7C">
        <w:rPr>
          <w:rFonts w:asciiTheme="minorHAnsi" w:hAnsiTheme="minorHAnsi"/>
          <w:sz w:val="24"/>
          <w:szCs w:val="24"/>
        </w:rPr>
        <w:t xml:space="preserve"> on meter)</w:t>
      </w:r>
    </w:p>
    <w:p w14:paraId="41053FE1" w14:textId="7C8243AE" w:rsidR="00810BE6" w:rsidRPr="00795B7C" w:rsidRDefault="00166D52" w:rsidP="003745AB">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 xml:space="preserve">Kohler 40REOZK (Zeke): </w:t>
      </w:r>
      <w:r w:rsidR="006673A0" w:rsidRPr="00795B7C">
        <w:rPr>
          <w:rFonts w:asciiTheme="minorHAnsi" w:hAnsiTheme="minorHAnsi"/>
          <w:sz w:val="24"/>
          <w:szCs w:val="24"/>
        </w:rPr>
        <w:tab/>
      </w:r>
      <w:r w:rsidR="00795B7C" w:rsidRPr="00795B7C">
        <w:rPr>
          <w:rFonts w:asciiTheme="minorHAnsi" w:hAnsiTheme="minorHAnsi"/>
          <w:sz w:val="24"/>
          <w:szCs w:val="24"/>
        </w:rPr>
        <w:t>15</w:t>
      </w:r>
      <w:r w:rsidR="00021D0A" w:rsidRPr="00795B7C">
        <w:rPr>
          <w:rFonts w:asciiTheme="minorHAnsi" w:hAnsiTheme="minorHAnsi"/>
          <w:sz w:val="24"/>
          <w:szCs w:val="24"/>
        </w:rPr>
        <w:t>.</w:t>
      </w:r>
      <w:r w:rsidR="00795B7C" w:rsidRPr="00795B7C">
        <w:rPr>
          <w:rFonts w:asciiTheme="minorHAnsi" w:hAnsiTheme="minorHAnsi"/>
          <w:sz w:val="24"/>
          <w:szCs w:val="24"/>
        </w:rPr>
        <w:t>2</w:t>
      </w:r>
      <w:r w:rsidR="004055D6" w:rsidRPr="00795B7C">
        <w:rPr>
          <w:rFonts w:asciiTheme="minorHAnsi" w:hAnsiTheme="minorHAnsi"/>
          <w:sz w:val="24"/>
          <w:szCs w:val="24"/>
        </w:rPr>
        <w:t xml:space="preserve"> </w:t>
      </w:r>
      <w:r w:rsidR="00810BE6" w:rsidRPr="00795B7C">
        <w:rPr>
          <w:rFonts w:asciiTheme="minorHAnsi" w:hAnsiTheme="minorHAnsi"/>
          <w:sz w:val="24"/>
          <w:szCs w:val="24"/>
        </w:rPr>
        <w:t>hours</w:t>
      </w:r>
      <w:r w:rsidR="006673A0" w:rsidRPr="00795B7C">
        <w:rPr>
          <w:rFonts w:asciiTheme="minorHAnsi" w:hAnsiTheme="minorHAnsi"/>
          <w:sz w:val="24"/>
          <w:szCs w:val="24"/>
        </w:rPr>
        <w:tab/>
      </w:r>
      <w:r w:rsidR="00CF546D" w:rsidRPr="00795B7C">
        <w:rPr>
          <w:rFonts w:asciiTheme="minorHAnsi" w:hAnsiTheme="minorHAnsi"/>
          <w:sz w:val="24"/>
          <w:szCs w:val="24"/>
        </w:rPr>
        <w:tab/>
      </w:r>
      <w:r w:rsidR="006673A0" w:rsidRPr="00795B7C">
        <w:rPr>
          <w:rFonts w:asciiTheme="minorHAnsi" w:hAnsiTheme="minorHAnsi"/>
          <w:sz w:val="24"/>
          <w:szCs w:val="24"/>
        </w:rPr>
        <w:t>(</w:t>
      </w:r>
      <w:r w:rsidR="00795B7C" w:rsidRPr="00795B7C">
        <w:rPr>
          <w:rFonts w:asciiTheme="minorHAnsi" w:hAnsiTheme="minorHAnsi"/>
          <w:sz w:val="24"/>
          <w:szCs w:val="24"/>
        </w:rPr>
        <w:t>432.7</w:t>
      </w:r>
      <w:r w:rsidR="00B04BE6" w:rsidRPr="00795B7C">
        <w:rPr>
          <w:rFonts w:asciiTheme="minorHAnsi" w:hAnsiTheme="minorHAnsi"/>
          <w:sz w:val="24"/>
          <w:szCs w:val="24"/>
        </w:rPr>
        <w:t xml:space="preserve"> </w:t>
      </w:r>
      <w:r w:rsidR="006673A0" w:rsidRPr="00795B7C">
        <w:rPr>
          <w:rFonts w:asciiTheme="minorHAnsi" w:hAnsiTheme="minorHAnsi"/>
          <w:sz w:val="24"/>
          <w:szCs w:val="24"/>
        </w:rPr>
        <w:t>on meter)</w:t>
      </w:r>
    </w:p>
    <w:p w14:paraId="0170831E" w14:textId="691E0C18" w:rsidR="00810BE6" w:rsidRPr="00795B7C" w:rsidRDefault="00166D52" w:rsidP="003745AB">
      <w:pPr>
        <w:tabs>
          <w:tab w:val="left" w:pos="-13230"/>
          <w:tab w:val="left" w:pos="4590"/>
          <w:tab w:val="left" w:pos="5940"/>
        </w:tabs>
        <w:ind w:firstLine="720"/>
        <w:rPr>
          <w:rFonts w:asciiTheme="minorHAnsi" w:hAnsiTheme="minorHAnsi"/>
          <w:sz w:val="24"/>
          <w:szCs w:val="24"/>
        </w:rPr>
      </w:pPr>
      <w:r w:rsidRPr="00795B7C">
        <w:rPr>
          <w:rFonts w:asciiTheme="minorHAnsi" w:hAnsiTheme="minorHAnsi"/>
          <w:sz w:val="24"/>
          <w:szCs w:val="24"/>
        </w:rPr>
        <w:t>Kohler 15ROY61 (P</w:t>
      </w:r>
      <w:r w:rsidR="0071454B" w:rsidRPr="00795B7C">
        <w:rPr>
          <w:rFonts w:asciiTheme="minorHAnsi" w:hAnsiTheme="minorHAnsi"/>
          <w:sz w:val="24"/>
          <w:szCs w:val="24"/>
        </w:rPr>
        <w:t>eevey</w:t>
      </w:r>
      <w:r w:rsidRPr="00795B7C">
        <w:rPr>
          <w:rFonts w:asciiTheme="minorHAnsi" w:hAnsiTheme="minorHAnsi"/>
          <w:sz w:val="24"/>
          <w:szCs w:val="24"/>
        </w:rPr>
        <w:t xml:space="preserve">): </w:t>
      </w:r>
      <w:r w:rsidR="000541F9" w:rsidRPr="00795B7C">
        <w:rPr>
          <w:rFonts w:asciiTheme="minorHAnsi" w:hAnsiTheme="minorHAnsi"/>
          <w:sz w:val="24"/>
          <w:szCs w:val="24"/>
        </w:rPr>
        <w:tab/>
      </w:r>
      <w:r w:rsidR="00794B33" w:rsidRPr="00795B7C">
        <w:rPr>
          <w:rFonts w:asciiTheme="minorHAnsi" w:hAnsiTheme="minorHAnsi"/>
          <w:sz w:val="24"/>
          <w:szCs w:val="24"/>
        </w:rPr>
        <w:t>21.1</w:t>
      </w:r>
      <w:r w:rsidR="00B40FC1" w:rsidRPr="00795B7C">
        <w:rPr>
          <w:rFonts w:asciiTheme="minorHAnsi" w:hAnsiTheme="minorHAnsi"/>
          <w:sz w:val="24"/>
          <w:szCs w:val="24"/>
        </w:rPr>
        <w:t xml:space="preserve"> hours</w:t>
      </w:r>
      <w:r w:rsidR="006673A0" w:rsidRPr="00795B7C">
        <w:rPr>
          <w:rFonts w:asciiTheme="minorHAnsi" w:hAnsiTheme="minorHAnsi"/>
          <w:sz w:val="24"/>
          <w:szCs w:val="24"/>
        </w:rPr>
        <w:tab/>
      </w:r>
      <w:r w:rsidR="00021D0A" w:rsidRPr="00795B7C">
        <w:rPr>
          <w:rFonts w:asciiTheme="minorHAnsi" w:hAnsiTheme="minorHAnsi"/>
          <w:sz w:val="24"/>
          <w:szCs w:val="24"/>
        </w:rPr>
        <w:tab/>
      </w:r>
      <w:r w:rsidR="006673A0" w:rsidRPr="00795B7C">
        <w:rPr>
          <w:rFonts w:asciiTheme="minorHAnsi" w:hAnsiTheme="minorHAnsi"/>
          <w:sz w:val="24"/>
          <w:szCs w:val="24"/>
        </w:rPr>
        <w:t>(</w:t>
      </w:r>
      <w:r w:rsidR="00794B33" w:rsidRPr="00795B7C">
        <w:rPr>
          <w:rFonts w:asciiTheme="minorHAnsi" w:hAnsiTheme="minorHAnsi"/>
          <w:sz w:val="24"/>
          <w:szCs w:val="24"/>
        </w:rPr>
        <w:t>3954</w:t>
      </w:r>
      <w:r w:rsidR="00CF546D" w:rsidRPr="00795B7C">
        <w:rPr>
          <w:rFonts w:asciiTheme="minorHAnsi" w:hAnsiTheme="minorHAnsi"/>
          <w:sz w:val="24"/>
          <w:szCs w:val="24"/>
        </w:rPr>
        <w:t>.</w:t>
      </w:r>
      <w:r w:rsidR="00794B33" w:rsidRPr="00795B7C">
        <w:rPr>
          <w:rFonts w:asciiTheme="minorHAnsi" w:hAnsiTheme="minorHAnsi"/>
          <w:sz w:val="24"/>
          <w:szCs w:val="24"/>
        </w:rPr>
        <w:t>2</w:t>
      </w:r>
      <w:r w:rsidR="006673A0" w:rsidRPr="00795B7C">
        <w:rPr>
          <w:rFonts w:asciiTheme="minorHAnsi" w:hAnsiTheme="minorHAnsi"/>
          <w:sz w:val="24"/>
          <w:szCs w:val="24"/>
        </w:rPr>
        <w:t xml:space="preserve"> on meter)</w:t>
      </w:r>
    </w:p>
    <w:p w14:paraId="5462CA59" w14:textId="5B406AED" w:rsidR="00810BE6" w:rsidRPr="00795B7C" w:rsidRDefault="00810BE6" w:rsidP="003745AB">
      <w:pPr>
        <w:tabs>
          <w:tab w:val="left" w:pos="-13230"/>
          <w:tab w:val="left" w:pos="4590"/>
          <w:tab w:val="left" w:pos="5580"/>
          <w:tab w:val="left" w:pos="5940"/>
        </w:tabs>
        <w:ind w:firstLine="720"/>
        <w:rPr>
          <w:rFonts w:asciiTheme="minorHAnsi" w:hAnsiTheme="minorHAnsi"/>
          <w:sz w:val="24"/>
          <w:szCs w:val="24"/>
        </w:rPr>
      </w:pPr>
      <w:r w:rsidRPr="00795B7C">
        <w:rPr>
          <w:rFonts w:asciiTheme="minorHAnsi" w:hAnsiTheme="minorHAnsi"/>
          <w:sz w:val="24"/>
          <w:szCs w:val="24"/>
        </w:rPr>
        <w:t>Webasto:</w:t>
      </w:r>
      <w:r w:rsidR="006673A0" w:rsidRPr="00795B7C">
        <w:rPr>
          <w:rFonts w:asciiTheme="minorHAnsi" w:hAnsiTheme="minorHAnsi"/>
          <w:sz w:val="24"/>
          <w:szCs w:val="24"/>
        </w:rPr>
        <w:tab/>
      </w:r>
      <w:r w:rsidR="00794B33" w:rsidRPr="00795B7C">
        <w:rPr>
          <w:rFonts w:asciiTheme="minorHAnsi" w:hAnsiTheme="minorHAnsi"/>
          <w:sz w:val="24"/>
          <w:szCs w:val="24"/>
        </w:rPr>
        <w:t>0</w:t>
      </w:r>
      <w:r w:rsidR="00715263" w:rsidRPr="00795B7C">
        <w:rPr>
          <w:rFonts w:asciiTheme="minorHAnsi" w:hAnsiTheme="minorHAnsi"/>
          <w:sz w:val="24"/>
          <w:szCs w:val="24"/>
        </w:rPr>
        <w:t xml:space="preserve"> hour</w:t>
      </w:r>
      <w:r w:rsidR="00794B33" w:rsidRPr="00795B7C">
        <w:rPr>
          <w:rFonts w:asciiTheme="minorHAnsi" w:hAnsiTheme="minorHAnsi"/>
          <w:sz w:val="24"/>
          <w:szCs w:val="24"/>
        </w:rPr>
        <w:t>s</w:t>
      </w:r>
    </w:p>
    <w:p w14:paraId="5DCD479C" w14:textId="274124C2" w:rsidR="005C0341" w:rsidRPr="00795B7C" w:rsidRDefault="005C0341" w:rsidP="005C0341">
      <w:pPr>
        <w:rPr>
          <w:rFonts w:asciiTheme="minorHAnsi" w:hAnsiTheme="minorHAnsi"/>
          <w:b/>
          <w:sz w:val="24"/>
          <w:szCs w:val="24"/>
        </w:rPr>
      </w:pPr>
      <w:r w:rsidRPr="00795B7C">
        <w:rPr>
          <w:rFonts w:asciiTheme="minorHAnsi" w:hAnsiTheme="minorHAnsi"/>
          <w:b/>
          <w:sz w:val="24"/>
          <w:szCs w:val="24"/>
        </w:rPr>
        <w:t>Power use</w:t>
      </w:r>
    </w:p>
    <w:p w14:paraId="38A2D1C8" w14:textId="0A2B7509" w:rsidR="00326473" w:rsidRPr="00795B7C" w:rsidRDefault="005C0341" w:rsidP="006D2BE7">
      <w:pPr>
        <w:ind w:left="720"/>
        <w:rPr>
          <w:rFonts w:asciiTheme="minorHAnsi" w:hAnsiTheme="minorHAnsi"/>
          <w:sz w:val="24"/>
          <w:szCs w:val="24"/>
        </w:rPr>
      </w:pPr>
      <w:r w:rsidRPr="00795B7C">
        <w:rPr>
          <w:rFonts w:asciiTheme="minorHAnsi" w:hAnsiTheme="minorHAnsi"/>
          <w:sz w:val="24"/>
          <w:szCs w:val="24"/>
        </w:rPr>
        <w:t>Facilities p</w:t>
      </w:r>
      <w:r w:rsidR="004D3832" w:rsidRPr="00795B7C">
        <w:rPr>
          <w:rFonts w:asciiTheme="minorHAnsi" w:hAnsiTheme="minorHAnsi"/>
          <w:sz w:val="24"/>
          <w:szCs w:val="24"/>
        </w:rPr>
        <w:t>ower u</w:t>
      </w:r>
      <w:r w:rsidRPr="00795B7C">
        <w:rPr>
          <w:rFonts w:asciiTheme="minorHAnsi" w:hAnsiTheme="minorHAnsi"/>
          <w:sz w:val="24"/>
          <w:szCs w:val="24"/>
        </w:rPr>
        <w:t>se</w:t>
      </w:r>
      <w:r w:rsidR="00810BE6" w:rsidRPr="00795B7C">
        <w:rPr>
          <w:rFonts w:asciiTheme="minorHAnsi" w:hAnsiTheme="minorHAnsi"/>
          <w:sz w:val="24"/>
          <w:szCs w:val="24"/>
        </w:rPr>
        <w:t>:</w:t>
      </w:r>
      <w:r w:rsidRPr="00795B7C">
        <w:rPr>
          <w:rFonts w:asciiTheme="minorHAnsi" w:hAnsiTheme="minorHAnsi"/>
          <w:sz w:val="24"/>
          <w:szCs w:val="24"/>
        </w:rPr>
        <w:t xml:space="preserve"> </w:t>
      </w:r>
      <w:r w:rsidR="00810BE6" w:rsidRPr="00795B7C">
        <w:rPr>
          <w:rFonts w:asciiTheme="minorHAnsi" w:hAnsiTheme="minorHAnsi"/>
          <w:sz w:val="24"/>
          <w:szCs w:val="24"/>
        </w:rPr>
        <w:t xml:space="preserve"> Start </w:t>
      </w:r>
      <w:r w:rsidR="008A44A1" w:rsidRPr="00795B7C">
        <w:rPr>
          <w:rFonts w:asciiTheme="minorHAnsi" w:hAnsiTheme="minorHAnsi"/>
          <w:sz w:val="24"/>
          <w:szCs w:val="24"/>
        </w:rPr>
        <w:t xml:space="preserve">= </w:t>
      </w:r>
      <w:r w:rsidR="00960C3A" w:rsidRPr="00795B7C">
        <w:rPr>
          <w:rFonts w:asciiTheme="minorHAnsi" w:hAnsiTheme="minorHAnsi"/>
          <w:sz w:val="24"/>
          <w:szCs w:val="24"/>
        </w:rPr>
        <w:t>82,190</w:t>
      </w:r>
      <w:r w:rsidR="00D74CF1" w:rsidRPr="00795B7C">
        <w:rPr>
          <w:rFonts w:asciiTheme="minorHAnsi" w:hAnsiTheme="minorHAnsi"/>
          <w:sz w:val="24"/>
          <w:szCs w:val="24"/>
        </w:rPr>
        <w:t xml:space="preserve">; </w:t>
      </w:r>
      <w:r w:rsidR="007F3B6D" w:rsidRPr="00795B7C">
        <w:rPr>
          <w:rFonts w:asciiTheme="minorHAnsi" w:hAnsiTheme="minorHAnsi"/>
          <w:sz w:val="24"/>
          <w:szCs w:val="24"/>
        </w:rPr>
        <w:t>E</w:t>
      </w:r>
      <w:r w:rsidR="00810BE6" w:rsidRPr="00795B7C">
        <w:rPr>
          <w:rFonts w:asciiTheme="minorHAnsi" w:hAnsiTheme="minorHAnsi"/>
          <w:sz w:val="24"/>
          <w:szCs w:val="24"/>
        </w:rPr>
        <w:t>nd =</w:t>
      </w:r>
      <w:r w:rsidR="00960C3A" w:rsidRPr="00795B7C">
        <w:rPr>
          <w:rFonts w:asciiTheme="minorHAnsi" w:hAnsiTheme="minorHAnsi"/>
          <w:sz w:val="24"/>
          <w:szCs w:val="24"/>
        </w:rPr>
        <w:t>82,786</w:t>
      </w:r>
      <w:r w:rsidR="00972F1E" w:rsidRPr="00795B7C">
        <w:rPr>
          <w:rFonts w:asciiTheme="minorHAnsi" w:hAnsiTheme="minorHAnsi"/>
          <w:sz w:val="24"/>
          <w:szCs w:val="24"/>
        </w:rPr>
        <w:t>;</w:t>
      </w:r>
      <w:r w:rsidR="00810BE6" w:rsidRPr="00795B7C">
        <w:rPr>
          <w:rFonts w:asciiTheme="minorHAnsi" w:hAnsiTheme="minorHAnsi"/>
          <w:sz w:val="24"/>
          <w:szCs w:val="24"/>
        </w:rPr>
        <w:t xml:space="preserve"> for total of </w:t>
      </w:r>
      <w:r w:rsidR="00960C3A" w:rsidRPr="00795B7C">
        <w:rPr>
          <w:rFonts w:asciiTheme="minorHAnsi" w:hAnsiTheme="minorHAnsi"/>
          <w:sz w:val="24"/>
          <w:szCs w:val="24"/>
        </w:rPr>
        <w:t>596</w:t>
      </w:r>
      <w:r w:rsidR="008B64CA" w:rsidRPr="00795B7C">
        <w:rPr>
          <w:rFonts w:asciiTheme="minorHAnsi" w:hAnsiTheme="minorHAnsi"/>
          <w:sz w:val="24"/>
          <w:szCs w:val="24"/>
        </w:rPr>
        <w:t xml:space="preserve"> </w:t>
      </w:r>
      <w:r w:rsidR="004D3832" w:rsidRPr="00795B7C">
        <w:rPr>
          <w:rFonts w:asciiTheme="minorHAnsi" w:hAnsiTheme="minorHAnsi"/>
          <w:sz w:val="24"/>
          <w:szCs w:val="24"/>
        </w:rPr>
        <w:t>kWh</w:t>
      </w:r>
    </w:p>
    <w:p w14:paraId="3E43F54B" w14:textId="77777777" w:rsidR="00810BE6" w:rsidRPr="00420208" w:rsidRDefault="00810BE6" w:rsidP="00DD55A4">
      <w:pPr>
        <w:rPr>
          <w:rFonts w:asciiTheme="minorHAnsi" w:hAnsiTheme="minorHAnsi"/>
          <w:b/>
          <w:sz w:val="24"/>
          <w:szCs w:val="24"/>
        </w:rPr>
      </w:pPr>
      <w:r w:rsidRPr="00420208">
        <w:rPr>
          <w:rFonts w:asciiTheme="minorHAnsi" w:hAnsiTheme="minorHAnsi"/>
          <w:b/>
          <w:bCs/>
          <w:sz w:val="24"/>
          <w:szCs w:val="24"/>
        </w:rPr>
        <w:t>Fuel Reserves</w:t>
      </w:r>
    </w:p>
    <w:p w14:paraId="4980CAF5" w14:textId="440432E8" w:rsidR="00935544" w:rsidRPr="00420208" w:rsidRDefault="00620866" w:rsidP="005C0341">
      <w:pPr>
        <w:tabs>
          <w:tab w:val="left" w:pos="4590"/>
        </w:tabs>
        <w:ind w:left="720"/>
        <w:rPr>
          <w:rFonts w:asciiTheme="minorHAnsi" w:hAnsiTheme="minorHAnsi"/>
          <w:sz w:val="24"/>
          <w:szCs w:val="24"/>
        </w:rPr>
      </w:pPr>
      <w:r w:rsidRPr="00420208">
        <w:rPr>
          <w:rFonts w:asciiTheme="minorHAnsi" w:hAnsiTheme="minorHAnsi"/>
          <w:sz w:val="24"/>
          <w:szCs w:val="24"/>
        </w:rPr>
        <w:t>Diesel</w:t>
      </w:r>
      <w:r w:rsidR="00935544" w:rsidRPr="00420208">
        <w:rPr>
          <w:rFonts w:asciiTheme="minorHAnsi" w:hAnsiTheme="minorHAnsi"/>
          <w:sz w:val="24"/>
          <w:szCs w:val="24"/>
        </w:rPr>
        <w:t xml:space="preserve"> </w:t>
      </w:r>
      <w:r w:rsidR="00BE0C5B" w:rsidRPr="00420208">
        <w:rPr>
          <w:rFonts w:asciiTheme="minorHAnsi" w:hAnsiTheme="minorHAnsi"/>
          <w:sz w:val="24"/>
          <w:szCs w:val="24"/>
        </w:rPr>
        <w:t>used</w:t>
      </w:r>
      <w:r w:rsidR="00D74CF1" w:rsidRPr="00420208">
        <w:rPr>
          <w:rFonts w:asciiTheme="minorHAnsi" w:hAnsiTheme="minorHAnsi"/>
          <w:sz w:val="24"/>
          <w:szCs w:val="24"/>
        </w:rPr>
        <w:t>:</w:t>
      </w:r>
      <w:r w:rsidR="00935544" w:rsidRPr="00420208">
        <w:rPr>
          <w:rFonts w:asciiTheme="minorHAnsi" w:hAnsiTheme="minorHAnsi"/>
          <w:sz w:val="24"/>
          <w:szCs w:val="24"/>
        </w:rPr>
        <w:t xml:space="preserve"> </w:t>
      </w:r>
      <w:r w:rsidR="00420208" w:rsidRPr="00420208">
        <w:rPr>
          <w:rFonts w:asciiTheme="minorHAnsi" w:hAnsiTheme="minorHAnsi"/>
          <w:sz w:val="24"/>
          <w:szCs w:val="24"/>
        </w:rPr>
        <w:tab/>
        <w:t>68</w:t>
      </w:r>
      <w:r w:rsidR="008B429D" w:rsidRPr="00420208">
        <w:rPr>
          <w:rFonts w:asciiTheme="minorHAnsi" w:hAnsiTheme="minorHAnsi"/>
          <w:sz w:val="24"/>
          <w:szCs w:val="24"/>
        </w:rPr>
        <w:t xml:space="preserve"> </w:t>
      </w:r>
      <w:r w:rsidRPr="00420208">
        <w:rPr>
          <w:rFonts w:asciiTheme="minorHAnsi" w:hAnsiTheme="minorHAnsi"/>
          <w:sz w:val="24"/>
          <w:szCs w:val="24"/>
        </w:rPr>
        <w:t>gallons</w:t>
      </w:r>
    </w:p>
    <w:p w14:paraId="5E436F03" w14:textId="541D7394" w:rsidR="00810BE6" w:rsidRPr="00420208" w:rsidRDefault="008B429D" w:rsidP="005C0341">
      <w:pPr>
        <w:tabs>
          <w:tab w:val="left" w:pos="4590"/>
        </w:tabs>
        <w:ind w:left="720"/>
        <w:rPr>
          <w:rFonts w:asciiTheme="minorHAnsi" w:hAnsiTheme="minorHAnsi"/>
          <w:sz w:val="24"/>
          <w:szCs w:val="24"/>
        </w:rPr>
      </w:pPr>
      <w:r w:rsidRPr="00420208">
        <w:rPr>
          <w:rFonts w:asciiTheme="minorHAnsi" w:hAnsiTheme="minorHAnsi"/>
          <w:sz w:val="24"/>
          <w:szCs w:val="24"/>
        </w:rPr>
        <w:t>Diesel drums</w:t>
      </w:r>
      <w:r w:rsidR="00810BE6" w:rsidRPr="00420208">
        <w:rPr>
          <w:rFonts w:asciiTheme="minorHAnsi" w:hAnsiTheme="minorHAnsi"/>
          <w:sz w:val="24"/>
          <w:szCs w:val="24"/>
        </w:rPr>
        <w:t xml:space="preserve">: </w:t>
      </w:r>
      <w:r w:rsidR="00420208" w:rsidRPr="00420208">
        <w:rPr>
          <w:rFonts w:asciiTheme="minorHAnsi" w:hAnsiTheme="minorHAnsi"/>
          <w:sz w:val="24"/>
          <w:szCs w:val="24"/>
        </w:rPr>
        <w:t>11</w:t>
      </w:r>
      <w:r w:rsidR="009978C8" w:rsidRPr="00420208">
        <w:rPr>
          <w:rFonts w:asciiTheme="minorHAnsi" w:hAnsiTheme="minorHAnsi"/>
          <w:sz w:val="24"/>
          <w:szCs w:val="24"/>
        </w:rPr>
        <w:t>.</w:t>
      </w:r>
      <w:r w:rsidR="00420208" w:rsidRPr="00420208">
        <w:rPr>
          <w:rFonts w:asciiTheme="minorHAnsi" w:hAnsiTheme="minorHAnsi"/>
          <w:sz w:val="24"/>
          <w:szCs w:val="24"/>
        </w:rPr>
        <w:t>2</w:t>
      </w:r>
      <w:r w:rsidR="009978C8" w:rsidRPr="00420208">
        <w:rPr>
          <w:rFonts w:asciiTheme="minorHAnsi" w:hAnsiTheme="minorHAnsi"/>
          <w:sz w:val="24"/>
          <w:szCs w:val="24"/>
        </w:rPr>
        <w:t>5</w:t>
      </w:r>
      <w:r w:rsidR="009E3237" w:rsidRPr="00420208">
        <w:rPr>
          <w:rFonts w:asciiTheme="minorHAnsi" w:hAnsiTheme="minorHAnsi"/>
          <w:sz w:val="24"/>
          <w:szCs w:val="24"/>
        </w:rPr>
        <w:t xml:space="preserve"> </w:t>
      </w:r>
      <w:r w:rsidR="00620866" w:rsidRPr="00420208">
        <w:rPr>
          <w:rFonts w:asciiTheme="minorHAnsi" w:hAnsiTheme="minorHAnsi"/>
          <w:sz w:val="24"/>
          <w:szCs w:val="24"/>
        </w:rPr>
        <w:t>@</w:t>
      </w:r>
      <w:r w:rsidRPr="00420208">
        <w:rPr>
          <w:rFonts w:asciiTheme="minorHAnsi" w:hAnsiTheme="minorHAnsi"/>
          <w:sz w:val="24"/>
          <w:szCs w:val="24"/>
        </w:rPr>
        <w:t>5</w:t>
      </w:r>
      <w:r w:rsidR="00810BE6" w:rsidRPr="00420208">
        <w:rPr>
          <w:rFonts w:asciiTheme="minorHAnsi" w:hAnsiTheme="minorHAnsi"/>
          <w:sz w:val="24"/>
          <w:szCs w:val="24"/>
        </w:rPr>
        <w:t>5g</w:t>
      </w:r>
      <w:r w:rsidR="009E3237" w:rsidRPr="00420208">
        <w:rPr>
          <w:rFonts w:asciiTheme="minorHAnsi" w:hAnsiTheme="minorHAnsi"/>
          <w:sz w:val="24"/>
          <w:szCs w:val="24"/>
        </w:rPr>
        <w:t>al:</w:t>
      </w:r>
      <w:r w:rsidR="008E53C7" w:rsidRPr="00420208">
        <w:rPr>
          <w:rFonts w:asciiTheme="minorHAnsi" w:hAnsiTheme="minorHAnsi"/>
          <w:sz w:val="24"/>
          <w:szCs w:val="24"/>
        </w:rPr>
        <w:t xml:space="preserve"> </w:t>
      </w:r>
      <w:r w:rsidR="005C0341" w:rsidRPr="00420208">
        <w:rPr>
          <w:rFonts w:asciiTheme="minorHAnsi" w:hAnsiTheme="minorHAnsi"/>
          <w:sz w:val="24"/>
          <w:szCs w:val="24"/>
        </w:rPr>
        <w:tab/>
      </w:r>
      <w:r w:rsidR="00420208" w:rsidRPr="00420208">
        <w:rPr>
          <w:rFonts w:asciiTheme="minorHAnsi" w:hAnsiTheme="minorHAnsi"/>
          <w:sz w:val="24"/>
          <w:szCs w:val="24"/>
        </w:rPr>
        <w:t>620</w:t>
      </w:r>
      <w:r w:rsidR="00810BE6" w:rsidRPr="00420208">
        <w:rPr>
          <w:rFonts w:asciiTheme="minorHAnsi" w:hAnsiTheme="minorHAnsi"/>
          <w:sz w:val="24"/>
          <w:szCs w:val="24"/>
        </w:rPr>
        <w:t xml:space="preserve"> gallons</w:t>
      </w:r>
    </w:p>
    <w:p w14:paraId="5C06A193" w14:textId="21CE9A27" w:rsidR="00810BE6" w:rsidRPr="00960C3A" w:rsidRDefault="00E44E29" w:rsidP="005C0341">
      <w:pPr>
        <w:tabs>
          <w:tab w:val="left" w:pos="4590"/>
        </w:tabs>
        <w:ind w:left="720"/>
        <w:rPr>
          <w:rFonts w:asciiTheme="minorHAnsi" w:hAnsiTheme="minorHAnsi"/>
          <w:sz w:val="24"/>
          <w:szCs w:val="24"/>
        </w:rPr>
      </w:pPr>
      <w:r w:rsidRPr="00420208">
        <w:rPr>
          <w:rFonts w:asciiTheme="minorHAnsi" w:hAnsiTheme="minorHAnsi"/>
          <w:sz w:val="24"/>
          <w:szCs w:val="24"/>
        </w:rPr>
        <w:t>Kohler 15ROZ (Buffy)</w:t>
      </w:r>
      <w:r w:rsidR="00810BE6" w:rsidRPr="00420208">
        <w:rPr>
          <w:rFonts w:asciiTheme="minorHAnsi" w:hAnsiTheme="minorHAnsi"/>
          <w:sz w:val="24"/>
          <w:szCs w:val="24"/>
        </w:rPr>
        <w:t xml:space="preserve"> Tank: </w:t>
      </w:r>
      <w:r w:rsidR="005C0341" w:rsidRPr="00420208">
        <w:rPr>
          <w:rFonts w:asciiTheme="minorHAnsi" w:hAnsiTheme="minorHAnsi"/>
          <w:sz w:val="24"/>
          <w:szCs w:val="24"/>
        </w:rPr>
        <w:tab/>
      </w:r>
      <w:r w:rsidR="001272F2" w:rsidRPr="00420208">
        <w:rPr>
          <w:rFonts w:asciiTheme="minorHAnsi" w:hAnsiTheme="minorHAnsi"/>
          <w:sz w:val="24"/>
          <w:szCs w:val="24"/>
        </w:rPr>
        <w:t>Full</w:t>
      </w:r>
    </w:p>
    <w:p w14:paraId="05717C4B" w14:textId="019658DB" w:rsidR="00810BE6" w:rsidRPr="00960C3A" w:rsidRDefault="00E44E29" w:rsidP="005C0341">
      <w:pPr>
        <w:tabs>
          <w:tab w:val="left" w:pos="4590"/>
        </w:tabs>
        <w:ind w:left="720"/>
        <w:rPr>
          <w:rFonts w:asciiTheme="minorHAnsi" w:hAnsiTheme="minorHAnsi"/>
          <w:sz w:val="24"/>
          <w:szCs w:val="24"/>
        </w:rPr>
      </w:pPr>
      <w:r w:rsidRPr="00960C3A">
        <w:rPr>
          <w:rFonts w:asciiTheme="minorHAnsi" w:hAnsiTheme="minorHAnsi"/>
          <w:sz w:val="24"/>
          <w:szCs w:val="24"/>
        </w:rPr>
        <w:t xml:space="preserve">Kohler 30REOZJC (Speedwagon) </w:t>
      </w:r>
      <w:r w:rsidR="00810BE6" w:rsidRPr="00960C3A">
        <w:rPr>
          <w:rFonts w:asciiTheme="minorHAnsi" w:hAnsiTheme="minorHAnsi"/>
          <w:sz w:val="24"/>
          <w:szCs w:val="24"/>
        </w:rPr>
        <w:t>Tank:</w:t>
      </w:r>
      <w:r w:rsidR="005C0341" w:rsidRPr="00960C3A">
        <w:rPr>
          <w:rFonts w:asciiTheme="minorHAnsi" w:hAnsiTheme="minorHAnsi"/>
          <w:sz w:val="24"/>
          <w:szCs w:val="24"/>
        </w:rPr>
        <w:tab/>
      </w:r>
      <w:r w:rsidR="001272F2" w:rsidRPr="00960C3A">
        <w:rPr>
          <w:rFonts w:asciiTheme="minorHAnsi" w:hAnsiTheme="minorHAnsi"/>
          <w:sz w:val="24"/>
          <w:szCs w:val="24"/>
        </w:rPr>
        <w:t>Full</w:t>
      </w:r>
    </w:p>
    <w:p w14:paraId="6DB9EE55" w14:textId="15A40196" w:rsidR="00810BE6" w:rsidRPr="00960C3A" w:rsidRDefault="00E44E29" w:rsidP="005C0341">
      <w:pPr>
        <w:tabs>
          <w:tab w:val="left" w:pos="4590"/>
        </w:tabs>
        <w:ind w:left="720"/>
        <w:rPr>
          <w:rFonts w:asciiTheme="minorHAnsi" w:hAnsiTheme="minorHAnsi"/>
          <w:sz w:val="24"/>
          <w:szCs w:val="24"/>
        </w:rPr>
      </w:pPr>
      <w:r w:rsidRPr="00960C3A">
        <w:rPr>
          <w:rFonts w:asciiTheme="minorHAnsi" w:hAnsiTheme="minorHAnsi"/>
          <w:sz w:val="24"/>
          <w:szCs w:val="24"/>
        </w:rPr>
        <w:t xml:space="preserve">Kohler 40REOZK (Zeke) </w:t>
      </w:r>
      <w:r w:rsidR="00810BE6" w:rsidRPr="00960C3A">
        <w:rPr>
          <w:rFonts w:asciiTheme="minorHAnsi" w:hAnsiTheme="minorHAnsi"/>
          <w:sz w:val="24"/>
          <w:szCs w:val="24"/>
        </w:rPr>
        <w:t xml:space="preserve">Tank: </w:t>
      </w:r>
      <w:r w:rsidR="005C0341" w:rsidRPr="00960C3A">
        <w:rPr>
          <w:rFonts w:asciiTheme="minorHAnsi" w:hAnsiTheme="minorHAnsi"/>
          <w:sz w:val="24"/>
          <w:szCs w:val="24"/>
        </w:rPr>
        <w:tab/>
      </w:r>
      <w:r w:rsidR="001272F2" w:rsidRPr="00960C3A">
        <w:rPr>
          <w:rFonts w:asciiTheme="minorHAnsi" w:hAnsiTheme="minorHAnsi"/>
          <w:sz w:val="24"/>
          <w:szCs w:val="24"/>
        </w:rPr>
        <w:t>Full</w:t>
      </w:r>
    </w:p>
    <w:p w14:paraId="10F92FB6" w14:textId="4F99975A" w:rsidR="00810BE6" w:rsidRPr="00960C3A" w:rsidRDefault="00E44E29" w:rsidP="005C0341">
      <w:pPr>
        <w:tabs>
          <w:tab w:val="left" w:pos="4590"/>
        </w:tabs>
        <w:ind w:left="720"/>
        <w:rPr>
          <w:rFonts w:asciiTheme="minorHAnsi" w:hAnsiTheme="minorHAnsi"/>
          <w:sz w:val="24"/>
          <w:szCs w:val="24"/>
        </w:rPr>
      </w:pPr>
      <w:r w:rsidRPr="00960C3A">
        <w:rPr>
          <w:rFonts w:asciiTheme="minorHAnsi" w:hAnsiTheme="minorHAnsi"/>
          <w:sz w:val="24"/>
          <w:szCs w:val="24"/>
        </w:rPr>
        <w:t>Kohler 15ROY61 (P</w:t>
      </w:r>
      <w:r w:rsidR="00376742" w:rsidRPr="00960C3A">
        <w:rPr>
          <w:rFonts w:asciiTheme="minorHAnsi" w:hAnsiTheme="minorHAnsi"/>
          <w:sz w:val="24"/>
          <w:szCs w:val="24"/>
        </w:rPr>
        <w:t>eevey</w:t>
      </w:r>
      <w:r w:rsidRPr="00960C3A">
        <w:rPr>
          <w:rFonts w:asciiTheme="minorHAnsi" w:hAnsiTheme="minorHAnsi"/>
          <w:sz w:val="24"/>
          <w:szCs w:val="24"/>
        </w:rPr>
        <w:t xml:space="preserve">) </w:t>
      </w:r>
      <w:r w:rsidR="008E53C7" w:rsidRPr="00960C3A">
        <w:rPr>
          <w:rFonts w:asciiTheme="minorHAnsi" w:hAnsiTheme="minorHAnsi"/>
          <w:sz w:val="24"/>
          <w:szCs w:val="24"/>
        </w:rPr>
        <w:t>Tank:</w:t>
      </w:r>
      <w:r w:rsidR="005C0341" w:rsidRPr="00960C3A">
        <w:rPr>
          <w:rFonts w:asciiTheme="minorHAnsi" w:hAnsiTheme="minorHAnsi"/>
          <w:sz w:val="24"/>
          <w:szCs w:val="24"/>
        </w:rPr>
        <w:tab/>
      </w:r>
      <w:r w:rsidR="00F64B15" w:rsidRPr="00960C3A">
        <w:rPr>
          <w:rFonts w:asciiTheme="minorHAnsi" w:hAnsiTheme="minorHAnsi"/>
          <w:sz w:val="24"/>
          <w:szCs w:val="24"/>
        </w:rPr>
        <w:t>½ Full</w:t>
      </w:r>
    </w:p>
    <w:p w14:paraId="42A82445" w14:textId="10D0C82C" w:rsidR="00810BE6" w:rsidRPr="00960C3A" w:rsidRDefault="00810BE6" w:rsidP="005C0341">
      <w:pPr>
        <w:tabs>
          <w:tab w:val="left" w:pos="4590"/>
        </w:tabs>
        <w:ind w:left="720"/>
        <w:rPr>
          <w:rFonts w:asciiTheme="minorHAnsi" w:hAnsiTheme="minorHAnsi"/>
          <w:sz w:val="24"/>
          <w:szCs w:val="24"/>
        </w:rPr>
      </w:pPr>
      <w:r w:rsidRPr="00960C3A">
        <w:rPr>
          <w:rFonts w:asciiTheme="minorHAnsi" w:hAnsiTheme="minorHAnsi"/>
          <w:sz w:val="24"/>
          <w:szCs w:val="24"/>
        </w:rPr>
        <w:t xml:space="preserve">Webasto Tank: </w:t>
      </w:r>
      <w:r w:rsidR="008B429D" w:rsidRPr="00960C3A">
        <w:rPr>
          <w:rFonts w:asciiTheme="minorHAnsi" w:hAnsiTheme="minorHAnsi"/>
          <w:sz w:val="24"/>
          <w:szCs w:val="24"/>
        </w:rPr>
        <w:tab/>
      </w:r>
      <w:r w:rsidR="00482A67" w:rsidRPr="00960C3A">
        <w:rPr>
          <w:rFonts w:asciiTheme="minorHAnsi" w:hAnsiTheme="minorHAnsi"/>
          <w:sz w:val="24"/>
          <w:szCs w:val="24"/>
        </w:rPr>
        <w:t>F</w:t>
      </w:r>
      <w:r w:rsidR="001C3C96" w:rsidRPr="00960C3A">
        <w:rPr>
          <w:rFonts w:asciiTheme="minorHAnsi" w:hAnsiTheme="minorHAnsi"/>
          <w:sz w:val="24"/>
          <w:szCs w:val="24"/>
        </w:rPr>
        <w:t>ull</w:t>
      </w:r>
    </w:p>
    <w:p w14:paraId="078B9792" w14:textId="302462FA" w:rsidR="006F2B1B" w:rsidRPr="00960C3A" w:rsidRDefault="001C3C96" w:rsidP="005C0341">
      <w:pPr>
        <w:tabs>
          <w:tab w:val="left" w:pos="4590"/>
        </w:tabs>
        <w:ind w:left="720"/>
        <w:rPr>
          <w:rFonts w:asciiTheme="minorHAnsi" w:hAnsiTheme="minorHAnsi"/>
          <w:sz w:val="24"/>
          <w:szCs w:val="24"/>
        </w:rPr>
      </w:pPr>
      <w:r w:rsidRPr="00960C3A">
        <w:rPr>
          <w:rFonts w:asciiTheme="minorHAnsi" w:hAnsiTheme="minorHAnsi"/>
          <w:sz w:val="24"/>
          <w:szCs w:val="24"/>
        </w:rPr>
        <w:t>Surplus g</w:t>
      </w:r>
      <w:r w:rsidR="006F2B1B" w:rsidRPr="00960C3A">
        <w:rPr>
          <w:rFonts w:asciiTheme="minorHAnsi" w:hAnsiTheme="minorHAnsi"/>
          <w:sz w:val="24"/>
          <w:szCs w:val="24"/>
        </w:rPr>
        <w:t xml:space="preserve">asoline for boat motors: </w:t>
      </w:r>
      <w:r w:rsidR="00F64B15" w:rsidRPr="00960C3A">
        <w:rPr>
          <w:rFonts w:asciiTheme="minorHAnsi" w:hAnsiTheme="minorHAnsi"/>
          <w:sz w:val="24"/>
          <w:szCs w:val="24"/>
        </w:rPr>
        <w:tab/>
        <w:t>6</w:t>
      </w:r>
      <w:r w:rsidR="00E76550" w:rsidRPr="00960C3A">
        <w:rPr>
          <w:rFonts w:asciiTheme="minorHAnsi" w:hAnsiTheme="minorHAnsi"/>
          <w:sz w:val="24"/>
          <w:szCs w:val="24"/>
        </w:rPr>
        <w:t xml:space="preserve"> gallons</w:t>
      </w:r>
    </w:p>
    <w:p w14:paraId="59EBF813" w14:textId="3BB5105A" w:rsidR="006F2B1B" w:rsidRPr="00960C3A" w:rsidRDefault="00B4356C" w:rsidP="005C0341">
      <w:pPr>
        <w:tabs>
          <w:tab w:val="left" w:pos="4590"/>
        </w:tabs>
        <w:ind w:left="720"/>
        <w:rPr>
          <w:rFonts w:asciiTheme="minorHAnsi" w:hAnsiTheme="minorHAnsi"/>
          <w:sz w:val="24"/>
          <w:szCs w:val="24"/>
        </w:rPr>
      </w:pPr>
      <w:r w:rsidRPr="00960C3A">
        <w:rPr>
          <w:rFonts w:asciiTheme="minorHAnsi" w:hAnsiTheme="minorHAnsi"/>
          <w:sz w:val="24"/>
          <w:szCs w:val="24"/>
        </w:rPr>
        <w:t xml:space="preserve">6 gallon </w:t>
      </w:r>
      <w:r w:rsidR="006F2B1B" w:rsidRPr="00960C3A">
        <w:rPr>
          <w:rFonts w:asciiTheme="minorHAnsi" w:hAnsiTheme="minorHAnsi"/>
          <w:sz w:val="24"/>
          <w:szCs w:val="24"/>
        </w:rPr>
        <w:t xml:space="preserve">boat tank: </w:t>
      </w:r>
      <w:r w:rsidR="005C0341" w:rsidRPr="00960C3A">
        <w:rPr>
          <w:rFonts w:asciiTheme="minorHAnsi" w:hAnsiTheme="minorHAnsi"/>
          <w:sz w:val="24"/>
          <w:szCs w:val="24"/>
        </w:rPr>
        <w:tab/>
      </w:r>
      <w:r w:rsidR="006F2B1B" w:rsidRPr="00960C3A">
        <w:rPr>
          <w:rFonts w:asciiTheme="minorHAnsi" w:hAnsiTheme="minorHAnsi"/>
          <w:sz w:val="24"/>
          <w:szCs w:val="24"/>
        </w:rPr>
        <w:t>Full</w:t>
      </w:r>
    </w:p>
    <w:p w14:paraId="4C98D05C" w14:textId="59145717" w:rsidR="006F2B1B" w:rsidRPr="00960C3A" w:rsidRDefault="00B4356C" w:rsidP="005C0341">
      <w:pPr>
        <w:tabs>
          <w:tab w:val="left" w:pos="4590"/>
        </w:tabs>
        <w:ind w:left="720"/>
        <w:rPr>
          <w:rFonts w:asciiTheme="minorHAnsi" w:hAnsiTheme="minorHAnsi"/>
          <w:sz w:val="24"/>
          <w:szCs w:val="24"/>
        </w:rPr>
      </w:pPr>
      <w:r w:rsidRPr="00960C3A">
        <w:rPr>
          <w:rFonts w:asciiTheme="minorHAnsi" w:hAnsiTheme="minorHAnsi"/>
          <w:sz w:val="24"/>
          <w:szCs w:val="24"/>
        </w:rPr>
        <w:t>3 gallon boat</w:t>
      </w:r>
      <w:r w:rsidR="006F2B1B" w:rsidRPr="00960C3A">
        <w:rPr>
          <w:rFonts w:asciiTheme="minorHAnsi" w:hAnsiTheme="minorHAnsi"/>
          <w:sz w:val="24"/>
          <w:szCs w:val="24"/>
        </w:rPr>
        <w:t xml:space="preserve"> tank:</w:t>
      </w:r>
      <w:r w:rsidR="005C0341" w:rsidRPr="00960C3A">
        <w:rPr>
          <w:rFonts w:asciiTheme="minorHAnsi" w:hAnsiTheme="minorHAnsi"/>
          <w:sz w:val="24"/>
          <w:szCs w:val="24"/>
        </w:rPr>
        <w:tab/>
      </w:r>
      <w:r w:rsidR="006F2B1B" w:rsidRPr="00960C3A">
        <w:rPr>
          <w:rFonts w:asciiTheme="minorHAnsi" w:hAnsiTheme="minorHAnsi"/>
          <w:sz w:val="24"/>
          <w:szCs w:val="24"/>
        </w:rPr>
        <w:t>Full</w:t>
      </w:r>
    </w:p>
    <w:p w14:paraId="47844C06" w14:textId="77777777" w:rsidR="00810BE6" w:rsidRPr="00960C3A" w:rsidRDefault="00810BE6" w:rsidP="00DD55A4">
      <w:pPr>
        <w:rPr>
          <w:rFonts w:asciiTheme="minorHAnsi" w:hAnsiTheme="minorHAnsi"/>
          <w:b/>
          <w:sz w:val="24"/>
          <w:szCs w:val="24"/>
        </w:rPr>
      </w:pPr>
      <w:r w:rsidRPr="00960C3A">
        <w:rPr>
          <w:rFonts w:asciiTheme="minorHAnsi" w:hAnsiTheme="minorHAnsi"/>
          <w:b/>
          <w:sz w:val="24"/>
          <w:szCs w:val="24"/>
        </w:rPr>
        <w:t>Water Reserves</w:t>
      </w:r>
    </w:p>
    <w:p w14:paraId="16D7A2FC" w14:textId="3DD80C87" w:rsidR="00BE434C" w:rsidRPr="00960C3A" w:rsidRDefault="00BE434C" w:rsidP="00BE434C">
      <w:pPr>
        <w:ind w:left="4050" w:hanging="3330"/>
        <w:rPr>
          <w:rFonts w:asciiTheme="minorHAnsi" w:hAnsiTheme="minorHAnsi"/>
          <w:sz w:val="24"/>
          <w:szCs w:val="24"/>
        </w:rPr>
      </w:pPr>
      <w:r w:rsidRPr="00960C3A">
        <w:rPr>
          <w:rFonts w:asciiTheme="minorHAnsi" w:hAnsiTheme="minorHAnsi"/>
          <w:sz w:val="24"/>
          <w:szCs w:val="24"/>
        </w:rPr>
        <w:t xml:space="preserve">Water used this month: </w:t>
      </w:r>
      <w:r w:rsidR="008B2157" w:rsidRPr="00960C3A">
        <w:rPr>
          <w:rFonts w:asciiTheme="minorHAnsi" w:hAnsiTheme="minorHAnsi"/>
          <w:sz w:val="24"/>
          <w:szCs w:val="24"/>
        </w:rPr>
        <w:t xml:space="preserve"> </w:t>
      </w:r>
      <w:r w:rsidRPr="00960C3A">
        <w:rPr>
          <w:rFonts w:asciiTheme="minorHAnsi" w:hAnsiTheme="minorHAnsi"/>
          <w:sz w:val="24"/>
          <w:szCs w:val="24"/>
        </w:rPr>
        <w:t xml:space="preserve">Start = </w:t>
      </w:r>
      <w:r w:rsidR="00960C3A" w:rsidRPr="00960C3A">
        <w:rPr>
          <w:rFonts w:asciiTheme="minorHAnsi" w:hAnsiTheme="minorHAnsi"/>
          <w:sz w:val="24"/>
          <w:szCs w:val="24"/>
        </w:rPr>
        <w:t>279,085</w:t>
      </w:r>
      <w:r w:rsidRPr="00960C3A">
        <w:rPr>
          <w:rFonts w:asciiTheme="minorHAnsi" w:hAnsiTheme="minorHAnsi"/>
          <w:sz w:val="24"/>
          <w:szCs w:val="24"/>
        </w:rPr>
        <w:t>; End =</w:t>
      </w:r>
      <w:r w:rsidR="00960C3A" w:rsidRPr="00960C3A">
        <w:rPr>
          <w:rFonts w:asciiTheme="minorHAnsi" w:hAnsiTheme="minorHAnsi"/>
          <w:sz w:val="24"/>
          <w:szCs w:val="24"/>
        </w:rPr>
        <w:t>281</w:t>
      </w:r>
      <w:r w:rsidR="00B4356C" w:rsidRPr="00960C3A">
        <w:rPr>
          <w:rFonts w:asciiTheme="minorHAnsi" w:hAnsiTheme="minorHAnsi"/>
          <w:sz w:val="24"/>
          <w:szCs w:val="24"/>
        </w:rPr>
        <w:t>,</w:t>
      </w:r>
      <w:r w:rsidR="00960C3A" w:rsidRPr="00960C3A">
        <w:rPr>
          <w:rFonts w:asciiTheme="minorHAnsi" w:hAnsiTheme="minorHAnsi"/>
          <w:sz w:val="24"/>
          <w:szCs w:val="24"/>
        </w:rPr>
        <w:t>468</w:t>
      </w:r>
      <w:r w:rsidRPr="00960C3A">
        <w:rPr>
          <w:rFonts w:asciiTheme="minorHAnsi" w:hAnsiTheme="minorHAnsi"/>
          <w:sz w:val="24"/>
          <w:szCs w:val="24"/>
        </w:rPr>
        <w:t xml:space="preserve">; for a total of </w:t>
      </w:r>
      <w:r w:rsidR="00960C3A" w:rsidRPr="00960C3A">
        <w:rPr>
          <w:rFonts w:asciiTheme="minorHAnsi" w:hAnsiTheme="minorHAnsi"/>
          <w:sz w:val="24"/>
          <w:szCs w:val="24"/>
        </w:rPr>
        <w:t>2</w:t>
      </w:r>
      <w:r w:rsidR="00B4356C" w:rsidRPr="00960C3A">
        <w:rPr>
          <w:rFonts w:asciiTheme="minorHAnsi" w:hAnsiTheme="minorHAnsi"/>
          <w:sz w:val="24"/>
          <w:szCs w:val="24"/>
        </w:rPr>
        <w:t>,</w:t>
      </w:r>
      <w:r w:rsidR="00960C3A" w:rsidRPr="00960C3A">
        <w:rPr>
          <w:rFonts w:asciiTheme="minorHAnsi" w:hAnsiTheme="minorHAnsi"/>
          <w:sz w:val="24"/>
          <w:szCs w:val="24"/>
        </w:rPr>
        <w:t>383</w:t>
      </w:r>
      <w:r w:rsidRPr="00960C3A">
        <w:rPr>
          <w:rFonts w:asciiTheme="minorHAnsi" w:hAnsiTheme="minorHAnsi"/>
          <w:sz w:val="24"/>
          <w:szCs w:val="24"/>
        </w:rPr>
        <w:t xml:space="preserve"> gallons</w:t>
      </w:r>
    </w:p>
    <w:p w14:paraId="24DB18B9" w14:textId="1EA59693" w:rsidR="00BE434C" w:rsidRPr="00960C3A" w:rsidRDefault="00810BE6" w:rsidP="003745AB">
      <w:pPr>
        <w:tabs>
          <w:tab w:val="left" w:pos="4590"/>
        </w:tabs>
        <w:ind w:left="720"/>
        <w:rPr>
          <w:rFonts w:asciiTheme="minorHAnsi" w:hAnsiTheme="minorHAnsi"/>
          <w:sz w:val="24"/>
          <w:szCs w:val="24"/>
        </w:rPr>
      </w:pPr>
      <w:r w:rsidRPr="00960C3A">
        <w:rPr>
          <w:rFonts w:asciiTheme="minorHAnsi" w:hAnsiTheme="minorHAnsi"/>
          <w:sz w:val="24"/>
          <w:szCs w:val="24"/>
        </w:rPr>
        <w:t>Cistern:</w:t>
      </w:r>
      <w:r w:rsidR="003745AB" w:rsidRPr="00960C3A">
        <w:rPr>
          <w:rFonts w:asciiTheme="minorHAnsi" w:hAnsiTheme="minorHAnsi"/>
          <w:sz w:val="24"/>
          <w:szCs w:val="24"/>
        </w:rPr>
        <w:tab/>
      </w:r>
      <w:r w:rsidR="00B4356C" w:rsidRPr="00960C3A">
        <w:rPr>
          <w:rFonts w:asciiTheme="minorHAnsi" w:hAnsiTheme="minorHAnsi"/>
          <w:sz w:val="24"/>
          <w:szCs w:val="24"/>
        </w:rPr>
        <w:t>7</w:t>
      </w:r>
      <w:r w:rsidR="009978C8" w:rsidRPr="00960C3A">
        <w:rPr>
          <w:rFonts w:asciiTheme="minorHAnsi" w:hAnsiTheme="minorHAnsi"/>
          <w:sz w:val="24"/>
          <w:szCs w:val="24"/>
        </w:rPr>
        <w:t>’</w:t>
      </w:r>
      <w:r w:rsidR="00F64B15" w:rsidRPr="00960C3A">
        <w:rPr>
          <w:rFonts w:asciiTheme="minorHAnsi" w:hAnsiTheme="minorHAnsi"/>
          <w:sz w:val="24"/>
          <w:szCs w:val="24"/>
        </w:rPr>
        <w:t>6</w:t>
      </w:r>
      <w:r w:rsidR="00DF40CF" w:rsidRPr="00960C3A">
        <w:rPr>
          <w:rFonts w:asciiTheme="minorHAnsi" w:hAnsiTheme="minorHAnsi"/>
          <w:sz w:val="24"/>
          <w:szCs w:val="24"/>
        </w:rPr>
        <w:t>”</w:t>
      </w:r>
      <w:r w:rsidR="00B04BE6" w:rsidRPr="00960C3A">
        <w:rPr>
          <w:rFonts w:asciiTheme="minorHAnsi" w:hAnsiTheme="minorHAnsi"/>
          <w:sz w:val="24"/>
          <w:szCs w:val="24"/>
        </w:rPr>
        <w:t xml:space="preserve"> or ~</w:t>
      </w:r>
      <w:r w:rsidR="00F64B15" w:rsidRPr="00960C3A">
        <w:rPr>
          <w:rFonts w:asciiTheme="minorHAnsi" w:hAnsiTheme="minorHAnsi"/>
          <w:sz w:val="24"/>
          <w:szCs w:val="24"/>
        </w:rPr>
        <w:t>102</w:t>
      </w:r>
      <w:r w:rsidR="00B4356C" w:rsidRPr="00960C3A">
        <w:rPr>
          <w:rFonts w:asciiTheme="minorHAnsi" w:hAnsiTheme="minorHAnsi"/>
          <w:sz w:val="24"/>
          <w:szCs w:val="24"/>
        </w:rPr>
        <w:t>,</w:t>
      </w:r>
      <w:r w:rsidR="00F64B15" w:rsidRPr="00960C3A">
        <w:rPr>
          <w:rFonts w:asciiTheme="minorHAnsi" w:hAnsiTheme="minorHAnsi"/>
          <w:sz w:val="24"/>
          <w:szCs w:val="24"/>
        </w:rPr>
        <w:t>86</w:t>
      </w:r>
      <w:r w:rsidR="00B4356C" w:rsidRPr="00960C3A">
        <w:rPr>
          <w:rFonts w:asciiTheme="minorHAnsi" w:hAnsiTheme="minorHAnsi"/>
          <w:sz w:val="24"/>
          <w:szCs w:val="24"/>
        </w:rPr>
        <w:t>0</w:t>
      </w:r>
      <w:r w:rsidR="00674945" w:rsidRPr="00960C3A">
        <w:rPr>
          <w:rFonts w:asciiTheme="minorHAnsi" w:hAnsiTheme="minorHAnsi"/>
          <w:sz w:val="24"/>
          <w:szCs w:val="24"/>
        </w:rPr>
        <w:t xml:space="preserve"> </w:t>
      </w:r>
      <w:r w:rsidR="00BF0D2A" w:rsidRPr="00960C3A">
        <w:rPr>
          <w:rFonts w:asciiTheme="minorHAnsi" w:hAnsiTheme="minorHAnsi"/>
          <w:sz w:val="24"/>
          <w:szCs w:val="24"/>
        </w:rPr>
        <w:t>gallons</w:t>
      </w:r>
    </w:p>
    <w:p w14:paraId="00C73AA6" w14:textId="2BD7623D" w:rsidR="00810BE6" w:rsidRPr="00960C3A" w:rsidRDefault="00810BE6" w:rsidP="003745AB">
      <w:pPr>
        <w:tabs>
          <w:tab w:val="left" w:pos="4590"/>
        </w:tabs>
        <w:ind w:left="720"/>
        <w:rPr>
          <w:rFonts w:asciiTheme="minorHAnsi" w:hAnsiTheme="minorHAnsi"/>
          <w:sz w:val="24"/>
          <w:szCs w:val="24"/>
        </w:rPr>
      </w:pPr>
      <w:r w:rsidRPr="00960C3A">
        <w:rPr>
          <w:rFonts w:asciiTheme="minorHAnsi" w:hAnsiTheme="minorHAnsi"/>
          <w:sz w:val="24"/>
          <w:szCs w:val="24"/>
        </w:rPr>
        <w:t xml:space="preserve">Gravity Tank: </w:t>
      </w:r>
      <w:r w:rsidR="003745AB" w:rsidRPr="00960C3A">
        <w:rPr>
          <w:rFonts w:asciiTheme="minorHAnsi" w:hAnsiTheme="minorHAnsi"/>
          <w:sz w:val="24"/>
          <w:szCs w:val="24"/>
        </w:rPr>
        <w:tab/>
      </w:r>
      <w:r w:rsidRPr="00960C3A">
        <w:rPr>
          <w:rFonts w:asciiTheme="minorHAnsi" w:hAnsiTheme="minorHAnsi"/>
          <w:sz w:val="24"/>
          <w:szCs w:val="24"/>
        </w:rPr>
        <w:t>empty</w:t>
      </w:r>
    </w:p>
    <w:p w14:paraId="2297FF2C" w14:textId="4C3017FA" w:rsidR="00AF3B6C" w:rsidRPr="00173279" w:rsidRDefault="00810BE6" w:rsidP="003745AB">
      <w:pPr>
        <w:tabs>
          <w:tab w:val="left" w:pos="4590"/>
        </w:tabs>
        <w:ind w:left="720"/>
        <w:rPr>
          <w:rFonts w:asciiTheme="minorHAnsi" w:hAnsiTheme="minorHAnsi"/>
          <w:sz w:val="24"/>
          <w:szCs w:val="24"/>
        </w:rPr>
      </w:pPr>
      <w:r w:rsidRPr="00960C3A">
        <w:rPr>
          <w:rFonts w:asciiTheme="minorHAnsi" w:hAnsiTheme="minorHAnsi"/>
          <w:sz w:val="24"/>
          <w:szCs w:val="24"/>
        </w:rPr>
        <w:t>Settling Tank:</w:t>
      </w:r>
      <w:r w:rsidR="003745AB" w:rsidRPr="00960C3A">
        <w:rPr>
          <w:rFonts w:asciiTheme="minorHAnsi" w:hAnsiTheme="minorHAnsi"/>
          <w:sz w:val="24"/>
          <w:szCs w:val="24"/>
        </w:rPr>
        <w:tab/>
      </w:r>
      <w:r w:rsidR="00F64B15" w:rsidRPr="00960C3A">
        <w:rPr>
          <w:rFonts w:asciiTheme="minorHAnsi" w:hAnsiTheme="minorHAnsi"/>
          <w:sz w:val="24"/>
          <w:szCs w:val="24"/>
        </w:rPr>
        <w:t>~4</w:t>
      </w:r>
      <w:r w:rsidR="0007328F" w:rsidRPr="00960C3A">
        <w:rPr>
          <w:rFonts w:asciiTheme="minorHAnsi" w:hAnsiTheme="minorHAnsi"/>
          <w:sz w:val="24"/>
          <w:szCs w:val="24"/>
        </w:rPr>
        <w:t xml:space="preserve"> feet</w:t>
      </w:r>
    </w:p>
    <w:p w14:paraId="15DB33C0" w14:textId="77777777" w:rsidR="00185D6B" w:rsidRDefault="00185D6B"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3C0B7A">
        <w:rPr>
          <w:rFonts w:asciiTheme="minorHAnsi" w:hAnsiTheme="minorHAnsi"/>
          <w:b/>
          <w:color w:val="005A9E"/>
          <w:sz w:val="32"/>
          <w:szCs w:val="32"/>
        </w:rPr>
        <w:t>Sightseeing Boats</w:t>
      </w:r>
    </w:p>
    <w:p w14:paraId="0A269368" w14:textId="20BE55BF" w:rsidR="00701F7B" w:rsidRDefault="00A64482" w:rsidP="00DD55A4">
      <w:pPr>
        <w:rPr>
          <w:rFonts w:asciiTheme="minorHAnsi" w:hAnsiTheme="minorHAnsi"/>
          <w:sz w:val="24"/>
          <w:szCs w:val="24"/>
        </w:rPr>
      </w:pPr>
      <w:r>
        <w:rPr>
          <w:rFonts w:asciiTheme="minorHAnsi" w:hAnsiTheme="minorHAnsi"/>
          <w:sz w:val="24"/>
          <w:szCs w:val="24"/>
        </w:rPr>
        <w:t>No sightseeing boats were observed this month.</w:t>
      </w:r>
    </w:p>
    <w:p w14:paraId="68AAEFB2" w14:textId="77777777" w:rsidR="0040000C" w:rsidRPr="0040000C" w:rsidRDefault="0040000C" w:rsidP="00DD55A4">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BA1957">
        <w:rPr>
          <w:rFonts w:asciiTheme="minorHAnsi" w:hAnsiTheme="minorHAnsi"/>
          <w:b/>
          <w:color w:val="005A9E"/>
          <w:sz w:val="32"/>
          <w:szCs w:val="32"/>
        </w:rPr>
        <w:t>Non-breeding birds</w:t>
      </w:r>
    </w:p>
    <w:p w14:paraId="73B88D9E" w14:textId="3DE502BA" w:rsidR="00FA162C" w:rsidRPr="00BB1583" w:rsidRDefault="004245C8" w:rsidP="00DD55A4">
      <w:pPr>
        <w:rPr>
          <w:rFonts w:asciiTheme="minorHAnsi" w:hAnsiTheme="minorHAnsi"/>
          <w:color w:val="005A9E"/>
          <w:sz w:val="32"/>
          <w:szCs w:val="32"/>
        </w:rPr>
      </w:pPr>
      <w:r>
        <w:rPr>
          <w:rFonts w:asciiTheme="minorHAnsi" w:hAnsiTheme="minorHAnsi"/>
          <w:sz w:val="24"/>
          <w:szCs w:val="24"/>
        </w:rPr>
        <w:t>Eared Grebe</w:t>
      </w:r>
      <w:r w:rsidR="003A25A3">
        <w:rPr>
          <w:rFonts w:asciiTheme="minorHAnsi" w:hAnsiTheme="minorHAnsi"/>
          <w:sz w:val="24"/>
          <w:szCs w:val="24"/>
        </w:rPr>
        <w:t>,</w:t>
      </w:r>
      <w:r>
        <w:rPr>
          <w:rFonts w:asciiTheme="minorHAnsi" w:hAnsiTheme="minorHAnsi"/>
          <w:sz w:val="24"/>
          <w:szCs w:val="24"/>
        </w:rPr>
        <w:t xml:space="preserve"> </w:t>
      </w:r>
      <w:r w:rsidR="00BE434C">
        <w:rPr>
          <w:rFonts w:asciiTheme="minorHAnsi" w:hAnsiTheme="minorHAnsi"/>
          <w:sz w:val="24"/>
          <w:szCs w:val="24"/>
        </w:rPr>
        <w:t>Sooty Shearwater,</w:t>
      </w:r>
      <w:r w:rsidR="00315527">
        <w:rPr>
          <w:rFonts w:asciiTheme="minorHAnsi" w:hAnsiTheme="minorHAnsi"/>
          <w:sz w:val="24"/>
          <w:szCs w:val="24"/>
        </w:rPr>
        <w:t xml:space="preserve"> </w:t>
      </w:r>
      <w:r w:rsidR="005D5DD2" w:rsidRPr="00B4273A">
        <w:rPr>
          <w:rFonts w:asciiTheme="minorHAnsi" w:hAnsiTheme="minorHAnsi"/>
          <w:sz w:val="24"/>
          <w:szCs w:val="24"/>
        </w:rPr>
        <w:t>Brown Booby,</w:t>
      </w:r>
      <w:r w:rsidR="009F007F">
        <w:rPr>
          <w:rFonts w:asciiTheme="minorHAnsi" w:hAnsiTheme="minorHAnsi"/>
          <w:sz w:val="24"/>
          <w:szCs w:val="24"/>
        </w:rPr>
        <w:t xml:space="preserve"> </w:t>
      </w:r>
      <w:r>
        <w:rPr>
          <w:rFonts w:asciiTheme="minorHAnsi" w:hAnsiTheme="minorHAnsi"/>
          <w:sz w:val="24"/>
          <w:szCs w:val="24"/>
        </w:rPr>
        <w:t xml:space="preserve"> </w:t>
      </w:r>
      <w:r w:rsidR="00CE191E">
        <w:rPr>
          <w:rFonts w:asciiTheme="minorHAnsi" w:hAnsiTheme="minorHAnsi"/>
          <w:sz w:val="24"/>
          <w:szCs w:val="24"/>
        </w:rPr>
        <w:t xml:space="preserve">Northern Gannet, </w:t>
      </w:r>
      <w:r w:rsidR="0000304C" w:rsidRPr="00B4273A">
        <w:rPr>
          <w:rFonts w:asciiTheme="minorHAnsi" w:hAnsiTheme="minorHAnsi"/>
          <w:sz w:val="24"/>
          <w:szCs w:val="24"/>
        </w:rPr>
        <w:t>Brown Pelican,</w:t>
      </w:r>
      <w:r w:rsidR="00C571DF">
        <w:rPr>
          <w:rFonts w:asciiTheme="minorHAnsi" w:hAnsiTheme="minorHAnsi"/>
          <w:sz w:val="24"/>
          <w:szCs w:val="24"/>
        </w:rPr>
        <w:t xml:space="preserve"> </w:t>
      </w:r>
      <w:r w:rsidR="00E30133">
        <w:rPr>
          <w:rFonts w:asciiTheme="minorHAnsi" w:hAnsiTheme="minorHAnsi"/>
          <w:sz w:val="24"/>
          <w:szCs w:val="24"/>
        </w:rPr>
        <w:t xml:space="preserve">Canada Goose, </w:t>
      </w:r>
      <w:r w:rsidR="00CE191E">
        <w:rPr>
          <w:rFonts w:asciiTheme="minorHAnsi" w:hAnsiTheme="minorHAnsi"/>
          <w:sz w:val="24"/>
          <w:szCs w:val="24"/>
        </w:rPr>
        <w:t xml:space="preserve">Surf </w:t>
      </w:r>
      <w:r w:rsidR="00CE191E" w:rsidRPr="00E30133">
        <w:rPr>
          <w:rFonts w:asciiTheme="minorHAnsi" w:hAnsiTheme="minorHAnsi"/>
          <w:sz w:val="24"/>
          <w:szCs w:val="24"/>
        </w:rPr>
        <w:t xml:space="preserve">Scoter, </w:t>
      </w:r>
      <w:r w:rsidRPr="00E30133">
        <w:rPr>
          <w:rFonts w:asciiTheme="minorHAnsi" w:hAnsiTheme="minorHAnsi"/>
          <w:sz w:val="24"/>
          <w:szCs w:val="24"/>
        </w:rPr>
        <w:t xml:space="preserve">Black Scoter, </w:t>
      </w:r>
      <w:r w:rsidR="00CA6975" w:rsidRPr="00E30133">
        <w:rPr>
          <w:rFonts w:asciiTheme="minorHAnsi" w:hAnsiTheme="minorHAnsi"/>
          <w:sz w:val="24"/>
          <w:szCs w:val="24"/>
        </w:rPr>
        <w:t>Peregrine</w:t>
      </w:r>
      <w:r w:rsidR="00CA6975" w:rsidRPr="00B4273A">
        <w:rPr>
          <w:rFonts w:asciiTheme="minorHAnsi" w:hAnsiTheme="minorHAnsi"/>
          <w:sz w:val="24"/>
          <w:szCs w:val="24"/>
        </w:rPr>
        <w:t xml:space="preserv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BB1583">
        <w:rPr>
          <w:rFonts w:asciiTheme="minorHAnsi" w:hAnsiTheme="minorHAnsi"/>
          <w:sz w:val="24"/>
          <w:szCs w:val="24"/>
        </w:rPr>
        <w:t xml:space="preserve">Wandering Tattler, </w:t>
      </w:r>
      <w:r w:rsidR="00CE191E">
        <w:rPr>
          <w:rFonts w:asciiTheme="minorHAnsi" w:hAnsiTheme="minorHAnsi"/>
          <w:sz w:val="24"/>
          <w:szCs w:val="24"/>
        </w:rPr>
        <w:t xml:space="preserve">Spotted Sandpiper, Whimbrel, Ruddy Turnstone, </w:t>
      </w:r>
      <w:r w:rsidR="00BB1583">
        <w:rPr>
          <w:rFonts w:asciiTheme="minorHAnsi" w:hAnsiTheme="minorHAnsi"/>
          <w:sz w:val="24"/>
          <w:szCs w:val="24"/>
        </w:rPr>
        <w:t xml:space="preserve">Black Turnstone, </w:t>
      </w:r>
      <w:r w:rsidR="00C571DF" w:rsidRPr="003F79E8">
        <w:rPr>
          <w:rFonts w:asciiTheme="minorHAnsi" w:hAnsiTheme="minorHAnsi"/>
          <w:sz w:val="24"/>
          <w:szCs w:val="24"/>
        </w:rPr>
        <w:t>Rock</w:t>
      </w:r>
      <w:r w:rsidR="00CE191E" w:rsidRPr="003F79E8">
        <w:rPr>
          <w:rFonts w:asciiTheme="minorHAnsi" w:hAnsiTheme="minorHAnsi"/>
          <w:sz w:val="24"/>
          <w:szCs w:val="24"/>
        </w:rPr>
        <w:t xml:space="preserve"> Sandpiper</w:t>
      </w:r>
      <w:r w:rsidR="00CE191E">
        <w:rPr>
          <w:rFonts w:asciiTheme="minorHAnsi" w:hAnsiTheme="minorHAnsi"/>
          <w:sz w:val="24"/>
          <w:szCs w:val="24"/>
        </w:rPr>
        <w:t xml:space="preserve">, </w:t>
      </w:r>
      <w:r w:rsidR="00C571DF">
        <w:rPr>
          <w:rFonts w:asciiTheme="minorHAnsi" w:hAnsiTheme="minorHAnsi"/>
          <w:sz w:val="24"/>
          <w:szCs w:val="24"/>
        </w:rPr>
        <w:t xml:space="preserve">Mew Gull, </w:t>
      </w:r>
      <w:r w:rsidR="00E30133">
        <w:rPr>
          <w:rFonts w:asciiTheme="minorHAnsi" w:hAnsiTheme="minorHAnsi"/>
          <w:sz w:val="24"/>
          <w:szCs w:val="24"/>
        </w:rPr>
        <w:t xml:space="preserve">Ring-billed Gull, </w:t>
      </w:r>
      <w:r w:rsidR="00CE191E" w:rsidRPr="00F06CF0">
        <w:rPr>
          <w:rFonts w:asciiTheme="minorHAnsi" w:hAnsiTheme="minorHAnsi"/>
          <w:sz w:val="24"/>
          <w:szCs w:val="24"/>
        </w:rPr>
        <w:t xml:space="preserve">California Gull, </w:t>
      </w:r>
      <w:r w:rsidR="00C571DF" w:rsidRPr="00F06CF0">
        <w:rPr>
          <w:rFonts w:asciiTheme="minorHAnsi" w:hAnsiTheme="minorHAnsi"/>
          <w:sz w:val="24"/>
          <w:szCs w:val="24"/>
        </w:rPr>
        <w:t>Herring Gull, Iceland</w:t>
      </w:r>
      <w:r w:rsidR="00A4359C" w:rsidRPr="00F06CF0">
        <w:rPr>
          <w:rFonts w:asciiTheme="minorHAnsi" w:hAnsiTheme="minorHAnsi"/>
          <w:sz w:val="24"/>
          <w:szCs w:val="24"/>
        </w:rPr>
        <w:t xml:space="preserve"> (Thayer’s)</w:t>
      </w:r>
      <w:r w:rsidR="00C571DF" w:rsidRPr="00F06CF0">
        <w:rPr>
          <w:rFonts w:asciiTheme="minorHAnsi" w:hAnsiTheme="minorHAnsi"/>
          <w:sz w:val="24"/>
          <w:szCs w:val="24"/>
        </w:rPr>
        <w:t xml:space="preserve"> Gull, Glaucous-winged Gull, </w:t>
      </w:r>
      <w:r w:rsidR="002F541D" w:rsidRPr="00F06CF0">
        <w:rPr>
          <w:rFonts w:asciiTheme="minorHAnsi" w:hAnsiTheme="minorHAnsi"/>
          <w:sz w:val="24"/>
          <w:szCs w:val="24"/>
        </w:rPr>
        <w:t xml:space="preserve">Glaucous Gull, </w:t>
      </w:r>
      <w:r w:rsidR="0008549F" w:rsidRPr="00F06CF0">
        <w:rPr>
          <w:rFonts w:asciiTheme="minorHAnsi" w:hAnsiTheme="minorHAnsi"/>
          <w:sz w:val="24"/>
          <w:szCs w:val="24"/>
        </w:rPr>
        <w:t xml:space="preserve">Ancient Murrelet, </w:t>
      </w:r>
      <w:r w:rsidR="003A25A3" w:rsidRPr="00F06CF0">
        <w:rPr>
          <w:rFonts w:asciiTheme="minorHAnsi" w:hAnsiTheme="minorHAnsi"/>
          <w:sz w:val="24"/>
          <w:szCs w:val="24"/>
        </w:rPr>
        <w:t xml:space="preserve">Band-tailed Pigeon, </w:t>
      </w:r>
      <w:r w:rsidR="002F541D" w:rsidRPr="00F06CF0">
        <w:rPr>
          <w:rFonts w:asciiTheme="minorHAnsi" w:hAnsiTheme="minorHAnsi"/>
          <w:sz w:val="24"/>
          <w:szCs w:val="24"/>
        </w:rPr>
        <w:t>Barn Ow</w:t>
      </w:r>
      <w:r w:rsidR="003A25A3" w:rsidRPr="00F06CF0">
        <w:rPr>
          <w:rFonts w:asciiTheme="minorHAnsi" w:hAnsiTheme="minorHAnsi"/>
          <w:sz w:val="24"/>
          <w:szCs w:val="24"/>
        </w:rPr>
        <w:t xml:space="preserve">l, Burrowing Owl, </w:t>
      </w:r>
      <w:r w:rsidR="002F541D" w:rsidRPr="00F06CF0">
        <w:rPr>
          <w:rFonts w:asciiTheme="minorHAnsi" w:hAnsiTheme="minorHAnsi"/>
          <w:sz w:val="24"/>
          <w:szCs w:val="24"/>
        </w:rPr>
        <w:t>Northern Saw-whet Owl, Anna’s</w:t>
      </w:r>
      <w:r w:rsidR="002F541D">
        <w:rPr>
          <w:rFonts w:asciiTheme="minorHAnsi" w:hAnsiTheme="minorHAnsi"/>
          <w:sz w:val="24"/>
          <w:szCs w:val="24"/>
        </w:rPr>
        <w:t xml:space="preserve"> Hummingbird, </w:t>
      </w:r>
      <w:r w:rsidR="0008549F">
        <w:rPr>
          <w:rFonts w:asciiTheme="minorHAnsi" w:hAnsiTheme="minorHAnsi"/>
          <w:sz w:val="24"/>
          <w:szCs w:val="24"/>
        </w:rPr>
        <w:t>Black Phoebe</w:t>
      </w:r>
      <w:r w:rsidR="002F541D">
        <w:rPr>
          <w:rFonts w:asciiTheme="minorHAnsi" w:hAnsiTheme="minorHAnsi"/>
          <w:sz w:val="24"/>
          <w:szCs w:val="24"/>
        </w:rPr>
        <w:t>, Rock Wren, Ruby-crowned Kinglet, Hermit Thrush, American Robin,</w:t>
      </w:r>
      <w:r w:rsidR="000B30AA">
        <w:rPr>
          <w:rFonts w:asciiTheme="minorHAnsi" w:hAnsiTheme="minorHAnsi"/>
          <w:sz w:val="24"/>
          <w:szCs w:val="24"/>
        </w:rPr>
        <w:t xml:space="preserve"> </w:t>
      </w:r>
      <w:r w:rsidR="002F541D">
        <w:rPr>
          <w:rFonts w:asciiTheme="minorHAnsi" w:hAnsiTheme="minorHAnsi"/>
          <w:sz w:val="24"/>
          <w:szCs w:val="24"/>
        </w:rPr>
        <w:t xml:space="preserve">Yellow-rumped </w:t>
      </w:r>
      <w:r w:rsidR="005E3B39">
        <w:rPr>
          <w:rFonts w:asciiTheme="minorHAnsi" w:hAnsiTheme="minorHAnsi"/>
          <w:sz w:val="24"/>
          <w:szCs w:val="24"/>
        </w:rPr>
        <w:t xml:space="preserve">(Audubon’s) </w:t>
      </w:r>
      <w:r w:rsidR="002F541D">
        <w:rPr>
          <w:rFonts w:asciiTheme="minorHAnsi" w:hAnsiTheme="minorHAnsi"/>
          <w:sz w:val="24"/>
          <w:szCs w:val="24"/>
        </w:rPr>
        <w:t>Warbler,</w:t>
      </w:r>
      <w:r w:rsidR="005E3B39">
        <w:rPr>
          <w:rFonts w:asciiTheme="minorHAnsi" w:hAnsiTheme="minorHAnsi"/>
          <w:sz w:val="24"/>
          <w:szCs w:val="24"/>
        </w:rPr>
        <w:t xml:space="preserve"> Yellow-rumped (Myrtle) Warbler,</w:t>
      </w:r>
      <w:r w:rsidR="002F541D">
        <w:rPr>
          <w:rFonts w:asciiTheme="minorHAnsi" w:hAnsiTheme="minorHAnsi"/>
          <w:sz w:val="24"/>
          <w:szCs w:val="24"/>
        </w:rPr>
        <w:t xml:space="preserve"> </w:t>
      </w:r>
      <w:r w:rsidR="00754321">
        <w:rPr>
          <w:rFonts w:asciiTheme="minorHAnsi" w:hAnsiTheme="minorHAnsi"/>
          <w:sz w:val="24"/>
          <w:szCs w:val="24"/>
        </w:rPr>
        <w:t>Black-throated Gray Warbler, Townsend’s</w:t>
      </w:r>
      <w:r w:rsidR="00F3327F">
        <w:rPr>
          <w:rFonts w:asciiTheme="minorHAnsi" w:hAnsiTheme="minorHAnsi"/>
          <w:sz w:val="24"/>
          <w:szCs w:val="24"/>
        </w:rPr>
        <w:t xml:space="preserve"> Warbler, Fox Sparrow, White-crowned S</w:t>
      </w:r>
      <w:r w:rsidR="00F06CF0">
        <w:rPr>
          <w:rFonts w:asciiTheme="minorHAnsi" w:hAnsiTheme="minorHAnsi"/>
          <w:sz w:val="24"/>
          <w:szCs w:val="24"/>
        </w:rPr>
        <w:t>parrow, Golden-crowned Sparrow</w:t>
      </w:r>
      <w:r w:rsidR="005E3B39">
        <w:rPr>
          <w:rFonts w:asciiTheme="minorHAnsi" w:hAnsiTheme="minorHAnsi"/>
          <w:sz w:val="24"/>
          <w:szCs w:val="24"/>
        </w:rPr>
        <w:t>,</w:t>
      </w:r>
      <w:r w:rsidR="00754321">
        <w:rPr>
          <w:rFonts w:asciiTheme="minorHAnsi" w:hAnsiTheme="minorHAnsi"/>
          <w:sz w:val="24"/>
          <w:szCs w:val="24"/>
        </w:rPr>
        <w:t xml:space="preserve"> </w:t>
      </w:r>
      <w:r w:rsidR="00F06CF0">
        <w:rPr>
          <w:rFonts w:asciiTheme="minorHAnsi" w:hAnsiTheme="minorHAnsi"/>
          <w:sz w:val="24"/>
          <w:szCs w:val="24"/>
        </w:rPr>
        <w:t>Western Meadowlark</w:t>
      </w:r>
    </w:p>
    <w:sectPr w:rsidR="00FA162C" w:rsidRPr="00BB1583"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39173" w14:textId="77777777" w:rsidR="00093995" w:rsidRDefault="00093995">
      <w:r>
        <w:separator/>
      </w:r>
    </w:p>
  </w:endnote>
  <w:endnote w:type="continuationSeparator" w:id="0">
    <w:p w14:paraId="75AA3B48" w14:textId="77777777" w:rsidR="00093995" w:rsidRDefault="00093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71CE9508" w:rsidR="00EB3838" w:rsidRPr="003851BB" w:rsidRDefault="00EB3838" w:rsidP="00642F76">
    <w:pPr>
      <w:pStyle w:val="Footer"/>
      <w:jc w:val="center"/>
      <w:rPr>
        <w:rFonts w:asciiTheme="minorHAnsi" w:hAnsiTheme="minorHAnsi" w:cstheme="minorHAnsi"/>
      </w:rPr>
    </w:pPr>
    <w:r w:rsidRPr="003851BB">
      <w:rPr>
        <w:rFonts w:asciiTheme="minorHAnsi" w:hAnsiTheme="minorHAnsi" w:cstheme="minorHAnsi"/>
      </w:rPr>
      <w:t>©</w:t>
    </w:r>
    <w:r w:rsidR="00E30133">
      <w:rPr>
        <w:rFonts w:asciiTheme="minorHAnsi" w:hAnsiTheme="minorHAnsi" w:cstheme="minorHAnsi"/>
      </w:rPr>
      <w:t xml:space="preserve"> 2020</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0579E" w14:textId="77777777" w:rsidR="00093995" w:rsidRDefault="00093995">
      <w:r>
        <w:separator/>
      </w:r>
    </w:p>
  </w:footnote>
  <w:footnote w:type="continuationSeparator" w:id="0">
    <w:p w14:paraId="0E234CAD" w14:textId="77777777" w:rsidR="00093995" w:rsidRDefault="00093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EB3838" w:rsidRDefault="00EB38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EB3838" w:rsidRDefault="00EB383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EB3838" w:rsidRPr="00EA2E89" w:rsidRDefault="00EB3838">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0FD27692" w:rsidR="00EB3838" w:rsidRPr="00EA2E89" w:rsidRDefault="00EB3838"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B3747B" w:rsidRPr="00B3747B">
      <w:rPr>
        <w:rFonts w:asciiTheme="minorHAnsi" w:hAnsiTheme="minorHAnsi" w:cstheme="minorHAnsi"/>
        <w:b/>
        <w:bCs/>
        <w:noProof/>
        <w:color w:val="005A9E"/>
        <w:sz w:val="24"/>
        <w:szCs w:val="24"/>
      </w:rPr>
      <w:t>4</w:t>
    </w:r>
    <w:r w:rsidRPr="00EA2E89">
      <w:rPr>
        <w:rFonts w:asciiTheme="minorHAnsi" w:hAnsiTheme="minorHAnsi" w:cstheme="minorHAnsi"/>
        <w:b/>
        <w:bCs/>
        <w:noProof/>
        <w:color w:val="005A9E"/>
        <w:sz w:val="24"/>
        <w:szCs w:val="24"/>
      </w:rPr>
      <w:fldChar w:fldCharType="end"/>
    </w:r>
  </w:p>
  <w:p w14:paraId="1E03179F" w14:textId="384CE5A8" w:rsidR="00EB3838" w:rsidRDefault="00EB3838">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30116D">
      <w:rPr>
        <w:rFonts w:asciiTheme="minorHAnsi" w:hAnsiTheme="minorHAnsi" w:cstheme="minorHAnsi"/>
        <w:color w:val="005A9E"/>
        <w:sz w:val="24"/>
        <w:szCs w:val="24"/>
      </w:rPr>
      <w:t>I</w:t>
    </w:r>
    <w:r w:rsidR="00E30133">
      <w:rPr>
        <w:rFonts w:asciiTheme="minorHAnsi" w:hAnsiTheme="minorHAnsi" w:cstheme="minorHAnsi"/>
        <w:color w:val="005A9E"/>
        <w:sz w:val="24"/>
        <w:szCs w:val="24"/>
      </w:rPr>
      <w:t>slands Monthly Report | January 2020</w:t>
    </w:r>
  </w:p>
  <w:p w14:paraId="510A60B1" w14:textId="77777777" w:rsidR="00EB3838" w:rsidRDefault="00EB3838">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66923AE"/>
    <w:multiLevelType w:val="hybridMultilevel"/>
    <w:tmpl w:val="18E8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3"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2"/>
  </w:num>
  <w:num w:numId="2">
    <w:abstractNumId w:val="15"/>
  </w:num>
  <w:num w:numId="3">
    <w:abstractNumId w:val="10"/>
  </w:num>
  <w:num w:numId="4">
    <w:abstractNumId w:val="5"/>
  </w:num>
  <w:num w:numId="5">
    <w:abstractNumId w:val="2"/>
  </w:num>
  <w:num w:numId="6">
    <w:abstractNumId w:val="14"/>
  </w:num>
  <w:num w:numId="7">
    <w:abstractNumId w:val="1"/>
  </w:num>
  <w:num w:numId="8">
    <w:abstractNumId w:val="9"/>
  </w:num>
  <w:num w:numId="9">
    <w:abstractNumId w:val="6"/>
  </w:num>
  <w:num w:numId="10">
    <w:abstractNumId w:val="13"/>
  </w:num>
  <w:num w:numId="11">
    <w:abstractNumId w:val="8"/>
  </w:num>
  <w:num w:numId="12">
    <w:abstractNumId w:val="0"/>
  </w:num>
  <w:num w:numId="13">
    <w:abstractNumId w:val="3"/>
  </w:num>
  <w:num w:numId="14">
    <w:abstractNumId w:val="4"/>
  </w:num>
  <w:num w:numId="15">
    <w:abstractNumId w:val="11"/>
  </w:num>
  <w:num w:numId="16">
    <w:abstractNumId w:val="3"/>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cChesney, Gerry">
    <w15:presenceInfo w15:providerId="AD" w15:userId="S-1-5-21-2589800181-1723214923-4271176276-130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23E8"/>
    <w:rsid w:val="000134E0"/>
    <w:rsid w:val="000140BB"/>
    <w:rsid w:val="00015797"/>
    <w:rsid w:val="000161A2"/>
    <w:rsid w:val="00017423"/>
    <w:rsid w:val="00017D5D"/>
    <w:rsid w:val="000208FD"/>
    <w:rsid w:val="00021D0A"/>
    <w:rsid w:val="00022A7A"/>
    <w:rsid w:val="00022C19"/>
    <w:rsid w:val="00024322"/>
    <w:rsid w:val="00024B36"/>
    <w:rsid w:val="00026DD2"/>
    <w:rsid w:val="00026E69"/>
    <w:rsid w:val="00030210"/>
    <w:rsid w:val="00030CE6"/>
    <w:rsid w:val="00034BF0"/>
    <w:rsid w:val="00041295"/>
    <w:rsid w:val="00041655"/>
    <w:rsid w:val="0004337F"/>
    <w:rsid w:val="00044577"/>
    <w:rsid w:val="00045870"/>
    <w:rsid w:val="00046F10"/>
    <w:rsid w:val="000511E3"/>
    <w:rsid w:val="000514B8"/>
    <w:rsid w:val="00053619"/>
    <w:rsid w:val="0005378A"/>
    <w:rsid w:val="000541F9"/>
    <w:rsid w:val="00055AD3"/>
    <w:rsid w:val="00055F5F"/>
    <w:rsid w:val="000562AE"/>
    <w:rsid w:val="00061DDE"/>
    <w:rsid w:val="000623D2"/>
    <w:rsid w:val="00064D07"/>
    <w:rsid w:val="00066BC1"/>
    <w:rsid w:val="000674EB"/>
    <w:rsid w:val="00067CAC"/>
    <w:rsid w:val="0007012D"/>
    <w:rsid w:val="00070A67"/>
    <w:rsid w:val="0007250C"/>
    <w:rsid w:val="0007328F"/>
    <w:rsid w:val="00073FC8"/>
    <w:rsid w:val="00074B87"/>
    <w:rsid w:val="00074E8D"/>
    <w:rsid w:val="00074EC7"/>
    <w:rsid w:val="00075F1C"/>
    <w:rsid w:val="00076413"/>
    <w:rsid w:val="00076F90"/>
    <w:rsid w:val="00077558"/>
    <w:rsid w:val="00077822"/>
    <w:rsid w:val="000806A1"/>
    <w:rsid w:val="000809A5"/>
    <w:rsid w:val="00080CA5"/>
    <w:rsid w:val="0008417E"/>
    <w:rsid w:val="00084543"/>
    <w:rsid w:val="00084F2B"/>
    <w:rsid w:val="00085253"/>
    <w:rsid w:val="000853D7"/>
    <w:rsid w:val="0008549F"/>
    <w:rsid w:val="00085F01"/>
    <w:rsid w:val="000873F9"/>
    <w:rsid w:val="00087994"/>
    <w:rsid w:val="00087DF5"/>
    <w:rsid w:val="000901AF"/>
    <w:rsid w:val="0009280E"/>
    <w:rsid w:val="00093995"/>
    <w:rsid w:val="00094464"/>
    <w:rsid w:val="000945DC"/>
    <w:rsid w:val="00095911"/>
    <w:rsid w:val="000977DA"/>
    <w:rsid w:val="000A08C6"/>
    <w:rsid w:val="000A40C0"/>
    <w:rsid w:val="000A43D7"/>
    <w:rsid w:val="000A5311"/>
    <w:rsid w:val="000A56DF"/>
    <w:rsid w:val="000A6367"/>
    <w:rsid w:val="000B1494"/>
    <w:rsid w:val="000B23A0"/>
    <w:rsid w:val="000B2A62"/>
    <w:rsid w:val="000B30AA"/>
    <w:rsid w:val="000B354F"/>
    <w:rsid w:val="000B3A4F"/>
    <w:rsid w:val="000B441F"/>
    <w:rsid w:val="000B465C"/>
    <w:rsid w:val="000B6541"/>
    <w:rsid w:val="000B687F"/>
    <w:rsid w:val="000B6FCE"/>
    <w:rsid w:val="000B716D"/>
    <w:rsid w:val="000C08C2"/>
    <w:rsid w:val="000C116B"/>
    <w:rsid w:val="000C441E"/>
    <w:rsid w:val="000C6925"/>
    <w:rsid w:val="000C77E4"/>
    <w:rsid w:val="000D4983"/>
    <w:rsid w:val="000E043B"/>
    <w:rsid w:val="000E0823"/>
    <w:rsid w:val="000E0F9F"/>
    <w:rsid w:val="000E6C5F"/>
    <w:rsid w:val="000E764E"/>
    <w:rsid w:val="000F181E"/>
    <w:rsid w:val="000F18CF"/>
    <w:rsid w:val="000F26F8"/>
    <w:rsid w:val="000F3C91"/>
    <w:rsid w:val="000F44C3"/>
    <w:rsid w:val="000F4A45"/>
    <w:rsid w:val="000F4DBB"/>
    <w:rsid w:val="000F6114"/>
    <w:rsid w:val="000F7440"/>
    <w:rsid w:val="00100E26"/>
    <w:rsid w:val="0010106F"/>
    <w:rsid w:val="00101AF2"/>
    <w:rsid w:val="001035F1"/>
    <w:rsid w:val="00103FC4"/>
    <w:rsid w:val="0010599E"/>
    <w:rsid w:val="00106AB0"/>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1BF1"/>
    <w:rsid w:val="00123644"/>
    <w:rsid w:val="00123929"/>
    <w:rsid w:val="0012410E"/>
    <w:rsid w:val="001241F4"/>
    <w:rsid w:val="001252FA"/>
    <w:rsid w:val="00125FAA"/>
    <w:rsid w:val="001260E1"/>
    <w:rsid w:val="001268D5"/>
    <w:rsid w:val="001272F2"/>
    <w:rsid w:val="00130377"/>
    <w:rsid w:val="00131A72"/>
    <w:rsid w:val="00132817"/>
    <w:rsid w:val="001333BA"/>
    <w:rsid w:val="00135267"/>
    <w:rsid w:val="00135A8F"/>
    <w:rsid w:val="001378FF"/>
    <w:rsid w:val="0014200D"/>
    <w:rsid w:val="00142972"/>
    <w:rsid w:val="00144B2B"/>
    <w:rsid w:val="0014630D"/>
    <w:rsid w:val="001467F4"/>
    <w:rsid w:val="001472C7"/>
    <w:rsid w:val="00147D44"/>
    <w:rsid w:val="0015125E"/>
    <w:rsid w:val="0015133E"/>
    <w:rsid w:val="00151D5D"/>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219B"/>
    <w:rsid w:val="00173279"/>
    <w:rsid w:val="00173FF6"/>
    <w:rsid w:val="00174AB1"/>
    <w:rsid w:val="00174BF0"/>
    <w:rsid w:val="00177440"/>
    <w:rsid w:val="00180EC8"/>
    <w:rsid w:val="0018130E"/>
    <w:rsid w:val="001815D7"/>
    <w:rsid w:val="00181A1D"/>
    <w:rsid w:val="00182CFA"/>
    <w:rsid w:val="00182EDE"/>
    <w:rsid w:val="00185D19"/>
    <w:rsid w:val="00185D6B"/>
    <w:rsid w:val="00190408"/>
    <w:rsid w:val="001911D6"/>
    <w:rsid w:val="001920DC"/>
    <w:rsid w:val="0019214D"/>
    <w:rsid w:val="00193DB4"/>
    <w:rsid w:val="00194458"/>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012A"/>
    <w:rsid w:val="001C3627"/>
    <w:rsid w:val="001C3C96"/>
    <w:rsid w:val="001C405D"/>
    <w:rsid w:val="001C513D"/>
    <w:rsid w:val="001C6D60"/>
    <w:rsid w:val="001C6FA3"/>
    <w:rsid w:val="001C7208"/>
    <w:rsid w:val="001C7647"/>
    <w:rsid w:val="001D01C3"/>
    <w:rsid w:val="001D1838"/>
    <w:rsid w:val="001D2149"/>
    <w:rsid w:val="001D56ED"/>
    <w:rsid w:val="001D7349"/>
    <w:rsid w:val="001D751B"/>
    <w:rsid w:val="001D7707"/>
    <w:rsid w:val="001E04C5"/>
    <w:rsid w:val="001E1367"/>
    <w:rsid w:val="001E1C0B"/>
    <w:rsid w:val="001E201C"/>
    <w:rsid w:val="001E2357"/>
    <w:rsid w:val="001E3201"/>
    <w:rsid w:val="001E3D91"/>
    <w:rsid w:val="001E7C1F"/>
    <w:rsid w:val="001F1162"/>
    <w:rsid w:val="001F1D99"/>
    <w:rsid w:val="001F32AE"/>
    <w:rsid w:val="001F399C"/>
    <w:rsid w:val="001F3E52"/>
    <w:rsid w:val="001F4C29"/>
    <w:rsid w:val="001F772C"/>
    <w:rsid w:val="001F7B39"/>
    <w:rsid w:val="001F7E68"/>
    <w:rsid w:val="00202675"/>
    <w:rsid w:val="00203262"/>
    <w:rsid w:val="00205E47"/>
    <w:rsid w:val="00211134"/>
    <w:rsid w:val="002118D8"/>
    <w:rsid w:val="0021391C"/>
    <w:rsid w:val="00213F98"/>
    <w:rsid w:val="002147DA"/>
    <w:rsid w:val="002150DD"/>
    <w:rsid w:val="002226DD"/>
    <w:rsid w:val="002242EE"/>
    <w:rsid w:val="00225B9C"/>
    <w:rsid w:val="00226A16"/>
    <w:rsid w:val="00231749"/>
    <w:rsid w:val="00232313"/>
    <w:rsid w:val="002325DF"/>
    <w:rsid w:val="0023296D"/>
    <w:rsid w:val="00232FEA"/>
    <w:rsid w:val="00234A72"/>
    <w:rsid w:val="00235792"/>
    <w:rsid w:val="00235A6C"/>
    <w:rsid w:val="00235CD7"/>
    <w:rsid w:val="00241D0D"/>
    <w:rsid w:val="00242380"/>
    <w:rsid w:val="002448E6"/>
    <w:rsid w:val="00245230"/>
    <w:rsid w:val="00247DC0"/>
    <w:rsid w:val="002500FA"/>
    <w:rsid w:val="00252431"/>
    <w:rsid w:val="002524BE"/>
    <w:rsid w:val="00252F5C"/>
    <w:rsid w:val="00253F2B"/>
    <w:rsid w:val="00255CCE"/>
    <w:rsid w:val="00255DA9"/>
    <w:rsid w:val="002565BA"/>
    <w:rsid w:val="00256A4F"/>
    <w:rsid w:val="0025774D"/>
    <w:rsid w:val="00257C3E"/>
    <w:rsid w:val="00261395"/>
    <w:rsid w:val="00261D2E"/>
    <w:rsid w:val="00263EF9"/>
    <w:rsid w:val="002642F6"/>
    <w:rsid w:val="00264E45"/>
    <w:rsid w:val="00265171"/>
    <w:rsid w:val="0026630C"/>
    <w:rsid w:val="00271908"/>
    <w:rsid w:val="00272011"/>
    <w:rsid w:val="00272D11"/>
    <w:rsid w:val="00274742"/>
    <w:rsid w:val="00275185"/>
    <w:rsid w:val="00275D61"/>
    <w:rsid w:val="002800EC"/>
    <w:rsid w:val="00280B1C"/>
    <w:rsid w:val="0028304E"/>
    <w:rsid w:val="00283C0F"/>
    <w:rsid w:val="00284EDB"/>
    <w:rsid w:val="00285672"/>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43A3"/>
    <w:rsid w:val="002A56A1"/>
    <w:rsid w:val="002A5913"/>
    <w:rsid w:val="002A7165"/>
    <w:rsid w:val="002A7F58"/>
    <w:rsid w:val="002B00FA"/>
    <w:rsid w:val="002B0354"/>
    <w:rsid w:val="002B0945"/>
    <w:rsid w:val="002B1561"/>
    <w:rsid w:val="002B27D7"/>
    <w:rsid w:val="002B2C35"/>
    <w:rsid w:val="002B32A5"/>
    <w:rsid w:val="002B357C"/>
    <w:rsid w:val="002B5509"/>
    <w:rsid w:val="002B5B24"/>
    <w:rsid w:val="002B5EC7"/>
    <w:rsid w:val="002B6304"/>
    <w:rsid w:val="002B6EEE"/>
    <w:rsid w:val="002C0995"/>
    <w:rsid w:val="002C2DBA"/>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541D"/>
    <w:rsid w:val="002F601D"/>
    <w:rsid w:val="003009A1"/>
    <w:rsid w:val="00300C01"/>
    <w:rsid w:val="0030116D"/>
    <w:rsid w:val="003017D0"/>
    <w:rsid w:val="003020A4"/>
    <w:rsid w:val="00303E31"/>
    <w:rsid w:val="0030500F"/>
    <w:rsid w:val="00306934"/>
    <w:rsid w:val="00307A4F"/>
    <w:rsid w:val="003104B5"/>
    <w:rsid w:val="0031136A"/>
    <w:rsid w:val="00311EA5"/>
    <w:rsid w:val="00312B07"/>
    <w:rsid w:val="00313635"/>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15EE"/>
    <w:rsid w:val="00331A9B"/>
    <w:rsid w:val="003325B9"/>
    <w:rsid w:val="00332968"/>
    <w:rsid w:val="00334BB6"/>
    <w:rsid w:val="003353CA"/>
    <w:rsid w:val="0033542D"/>
    <w:rsid w:val="00340A25"/>
    <w:rsid w:val="003421EC"/>
    <w:rsid w:val="00351AB1"/>
    <w:rsid w:val="00351DE0"/>
    <w:rsid w:val="00352834"/>
    <w:rsid w:val="00353A03"/>
    <w:rsid w:val="00354ADE"/>
    <w:rsid w:val="00360DB7"/>
    <w:rsid w:val="00361154"/>
    <w:rsid w:val="003611EC"/>
    <w:rsid w:val="00363E27"/>
    <w:rsid w:val="00364A8D"/>
    <w:rsid w:val="0036523F"/>
    <w:rsid w:val="00365C72"/>
    <w:rsid w:val="00366421"/>
    <w:rsid w:val="00366D84"/>
    <w:rsid w:val="00367440"/>
    <w:rsid w:val="00370C5F"/>
    <w:rsid w:val="00372C28"/>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60B3"/>
    <w:rsid w:val="003969C3"/>
    <w:rsid w:val="00397555"/>
    <w:rsid w:val="00397D51"/>
    <w:rsid w:val="003A020C"/>
    <w:rsid w:val="003A0226"/>
    <w:rsid w:val="003A05A8"/>
    <w:rsid w:val="003A1669"/>
    <w:rsid w:val="003A21A7"/>
    <w:rsid w:val="003A25A3"/>
    <w:rsid w:val="003A2CBB"/>
    <w:rsid w:val="003A3391"/>
    <w:rsid w:val="003A34E5"/>
    <w:rsid w:val="003A6832"/>
    <w:rsid w:val="003B1A30"/>
    <w:rsid w:val="003B2617"/>
    <w:rsid w:val="003B38F6"/>
    <w:rsid w:val="003B4ADC"/>
    <w:rsid w:val="003B5C71"/>
    <w:rsid w:val="003B6963"/>
    <w:rsid w:val="003B6BB7"/>
    <w:rsid w:val="003B6EF2"/>
    <w:rsid w:val="003B7022"/>
    <w:rsid w:val="003C0B7A"/>
    <w:rsid w:val="003C3E81"/>
    <w:rsid w:val="003C5FD8"/>
    <w:rsid w:val="003C796E"/>
    <w:rsid w:val="003D01EC"/>
    <w:rsid w:val="003D0220"/>
    <w:rsid w:val="003D0681"/>
    <w:rsid w:val="003D0FCC"/>
    <w:rsid w:val="003D1D91"/>
    <w:rsid w:val="003D209C"/>
    <w:rsid w:val="003D260D"/>
    <w:rsid w:val="003D297F"/>
    <w:rsid w:val="003D2D69"/>
    <w:rsid w:val="003D33A6"/>
    <w:rsid w:val="003D3C57"/>
    <w:rsid w:val="003D5368"/>
    <w:rsid w:val="003D78D8"/>
    <w:rsid w:val="003D7C52"/>
    <w:rsid w:val="003E0E86"/>
    <w:rsid w:val="003E219D"/>
    <w:rsid w:val="003E2663"/>
    <w:rsid w:val="003E26A9"/>
    <w:rsid w:val="003E35BE"/>
    <w:rsid w:val="003E377F"/>
    <w:rsid w:val="003E3ABC"/>
    <w:rsid w:val="003E3C55"/>
    <w:rsid w:val="003E4320"/>
    <w:rsid w:val="003E4F16"/>
    <w:rsid w:val="003E55C4"/>
    <w:rsid w:val="003E794E"/>
    <w:rsid w:val="003F0468"/>
    <w:rsid w:val="003F2A95"/>
    <w:rsid w:val="003F54BD"/>
    <w:rsid w:val="003F79E8"/>
    <w:rsid w:val="0040000C"/>
    <w:rsid w:val="004010D8"/>
    <w:rsid w:val="00401995"/>
    <w:rsid w:val="00404E88"/>
    <w:rsid w:val="004055D6"/>
    <w:rsid w:val="00407FE3"/>
    <w:rsid w:val="0041046F"/>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0208"/>
    <w:rsid w:val="00420BC7"/>
    <w:rsid w:val="00422A58"/>
    <w:rsid w:val="00423FE7"/>
    <w:rsid w:val="004245C8"/>
    <w:rsid w:val="004264F7"/>
    <w:rsid w:val="004274A8"/>
    <w:rsid w:val="00431D45"/>
    <w:rsid w:val="00432291"/>
    <w:rsid w:val="00434ACE"/>
    <w:rsid w:val="00436C89"/>
    <w:rsid w:val="00437A17"/>
    <w:rsid w:val="00442B53"/>
    <w:rsid w:val="00442DFE"/>
    <w:rsid w:val="00443855"/>
    <w:rsid w:val="004448EB"/>
    <w:rsid w:val="004451E8"/>
    <w:rsid w:val="004454F5"/>
    <w:rsid w:val="004467FC"/>
    <w:rsid w:val="004468A5"/>
    <w:rsid w:val="00447390"/>
    <w:rsid w:val="00447C66"/>
    <w:rsid w:val="004500A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1B24"/>
    <w:rsid w:val="004732D0"/>
    <w:rsid w:val="0047337E"/>
    <w:rsid w:val="00474CB6"/>
    <w:rsid w:val="00475982"/>
    <w:rsid w:val="00477107"/>
    <w:rsid w:val="00477D95"/>
    <w:rsid w:val="0048006C"/>
    <w:rsid w:val="0048125F"/>
    <w:rsid w:val="004820FB"/>
    <w:rsid w:val="00482A67"/>
    <w:rsid w:val="00482CD3"/>
    <w:rsid w:val="0048300A"/>
    <w:rsid w:val="004868B9"/>
    <w:rsid w:val="00487824"/>
    <w:rsid w:val="00490119"/>
    <w:rsid w:val="0049055A"/>
    <w:rsid w:val="00490668"/>
    <w:rsid w:val="00492A04"/>
    <w:rsid w:val="00493309"/>
    <w:rsid w:val="00493D4B"/>
    <w:rsid w:val="00494E5A"/>
    <w:rsid w:val="004950FA"/>
    <w:rsid w:val="00495AAF"/>
    <w:rsid w:val="00496CF8"/>
    <w:rsid w:val="00496DA2"/>
    <w:rsid w:val="00497249"/>
    <w:rsid w:val="0049771B"/>
    <w:rsid w:val="0049796C"/>
    <w:rsid w:val="004A051D"/>
    <w:rsid w:val="004A05AC"/>
    <w:rsid w:val="004A15F1"/>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4EFC"/>
    <w:rsid w:val="004C57D4"/>
    <w:rsid w:val="004C61DE"/>
    <w:rsid w:val="004C703C"/>
    <w:rsid w:val="004C72EA"/>
    <w:rsid w:val="004C7890"/>
    <w:rsid w:val="004C7E7E"/>
    <w:rsid w:val="004D2B03"/>
    <w:rsid w:val="004D3832"/>
    <w:rsid w:val="004D47F8"/>
    <w:rsid w:val="004D636A"/>
    <w:rsid w:val="004D6CD6"/>
    <w:rsid w:val="004D7343"/>
    <w:rsid w:val="004D76F2"/>
    <w:rsid w:val="004E006F"/>
    <w:rsid w:val="004E0532"/>
    <w:rsid w:val="004E08C1"/>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0D91"/>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0FC"/>
    <w:rsid w:val="00512904"/>
    <w:rsid w:val="00512B66"/>
    <w:rsid w:val="00513A03"/>
    <w:rsid w:val="00513F91"/>
    <w:rsid w:val="005146E7"/>
    <w:rsid w:val="00514FCF"/>
    <w:rsid w:val="005153DB"/>
    <w:rsid w:val="0051723A"/>
    <w:rsid w:val="00517845"/>
    <w:rsid w:val="00520E18"/>
    <w:rsid w:val="00521D69"/>
    <w:rsid w:val="005227A4"/>
    <w:rsid w:val="005243AE"/>
    <w:rsid w:val="00531308"/>
    <w:rsid w:val="0053310F"/>
    <w:rsid w:val="00533B11"/>
    <w:rsid w:val="00533BCB"/>
    <w:rsid w:val="00533DA4"/>
    <w:rsid w:val="00535B6B"/>
    <w:rsid w:val="00537124"/>
    <w:rsid w:val="00537490"/>
    <w:rsid w:val="00540874"/>
    <w:rsid w:val="00540D54"/>
    <w:rsid w:val="00541ACD"/>
    <w:rsid w:val="005426E1"/>
    <w:rsid w:val="00542EFB"/>
    <w:rsid w:val="005430B4"/>
    <w:rsid w:val="005439C7"/>
    <w:rsid w:val="00544191"/>
    <w:rsid w:val="00544271"/>
    <w:rsid w:val="005456AB"/>
    <w:rsid w:val="00545B8B"/>
    <w:rsid w:val="00546767"/>
    <w:rsid w:val="005473AD"/>
    <w:rsid w:val="00550D8A"/>
    <w:rsid w:val="00552F72"/>
    <w:rsid w:val="005603F7"/>
    <w:rsid w:val="0056124E"/>
    <w:rsid w:val="005614A5"/>
    <w:rsid w:val="00561C86"/>
    <w:rsid w:val="00562CB6"/>
    <w:rsid w:val="005630A8"/>
    <w:rsid w:val="00563738"/>
    <w:rsid w:val="00567858"/>
    <w:rsid w:val="005678D0"/>
    <w:rsid w:val="00575478"/>
    <w:rsid w:val="00575D07"/>
    <w:rsid w:val="00577DB0"/>
    <w:rsid w:val="005801A5"/>
    <w:rsid w:val="00583533"/>
    <w:rsid w:val="005843F2"/>
    <w:rsid w:val="00584E5D"/>
    <w:rsid w:val="00585A73"/>
    <w:rsid w:val="00586D21"/>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0602"/>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B76"/>
    <w:rsid w:val="005C7C07"/>
    <w:rsid w:val="005D0A04"/>
    <w:rsid w:val="005D0DE7"/>
    <w:rsid w:val="005D2A27"/>
    <w:rsid w:val="005D44B1"/>
    <w:rsid w:val="005D45CB"/>
    <w:rsid w:val="005D5DD2"/>
    <w:rsid w:val="005D6B41"/>
    <w:rsid w:val="005D7B75"/>
    <w:rsid w:val="005E00ED"/>
    <w:rsid w:val="005E1E9C"/>
    <w:rsid w:val="005E259F"/>
    <w:rsid w:val="005E2666"/>
    <w:rsid w:val="005E3A23"/>
    <w:rsid w:val="005E3AA9"/>
    <w:rsid w:val="005E3B39"/>
    <w:rsid w:val="005E4211"/>
    <w:rsid w:val="005E5018"/>
    <w:rsid w:val="005E5498"/>
    <w:rsid w:val="005F3EFA"/>
    <w:rsid w:val="005F4223"/>
    <w:rsid w:val="005F51A0"/>
    <w:rsid w:val="005F5952"/>
    <w:rsid w:val="005F6392"/>
    <w:rsid w:val="005F711B"/>
    <w:rsid w:val="006015A3"/>
    <w:rsid w:val="00602313"/>
    <w:rsid w:val="006023C2"/>
    <w:rsid w:val="00602646"/>
    <w:rsid w:val="00603873"/>
    <w:rsid w:val="00604CC7"/>
    <w:rsid w:val="00605C90"/>
    <w:rsid w:val="0060772C"/>
    <w:rsid w:val="00610AA3"/>
    <w:rsid w:val="00611DFF"/>
    <w:rsid w:val="00612BED"/>
    <w:rsid w:val="0061357E"/>
    <w:rsid w:val="00614A99"/>
    <w:rsid w:val="0061508D"/>
    <w:rsid w:val="00615754"/>
    <w:rsid w:val="006163C6"/>
    <w:rsid w:val="00620866"/>
    <w:rsid w:val="00620E77"/>
    <w:rsid w:val="006227E3"/>
    <w:rsid w:val="00622963"/>
    <w:rsid w:val="00622F05"/>
    <w:rsid w:val="00623471"/>
    <w:rsid w:val="0062356C"/>
    <w:rsid w:val="0062545B"/>
    <w:rsid w:val="00626A60"/>
    <w:rsid w:val="00626A69"/>
    <w:rsid w:val="00626D6D"/>
    <w:rsid w:val="00627AF5"/>
    <w:rsid w:val="006300AA"/>
    <w:rsid w:val="006305EB"/>
    <w:rsid w:val="0063099A"/>
    <w:rsid w:val="00631162"/>
    <w:rsid w:val="0063249D"/>
    <w:rsid w:val="0063579C"/>
    <w:rsid w:val="00636054"/>
    <w:rsid w:val="00636F58"/>
    <w:rsid w:val="0064110E"/>
    <w:rsid w:val="00641A2E"/>
    <w:rsid w:val="00641DFA"/>
    <w:rsid w:val="00642D41"/>
    <w:rsid w:val="00642F76"/>
    <w:rsid w:val="00646F87"/>
    <w:rsid w:val="006474F7"/>
    <w:rsid w:val="00647C5E"/>
    <w:rsid w:val="0065072B"/>
    <w:rsid w:val="00651BA5"/>
    <w:rsid w:val="00652E43"/>
    <w:rsid w:val="00653791"/>
    <w:rsid w:val="006545AC"/>
    <w:rsid w:val="0065486E"/>
    <w:rsid w:val="0066090D"/>
    <w:rsid w:val="006614B3"/>
    <w:rsid w:val="00661776"/>
    <w:rsid w:val="00661B88"/>
    <w:rsid w:val="00661D9D"/>
    <w:rsid w:val="00664494"/>
    <w:rsid w:val="00664691"/>
    <w:rsid w:val="00664EE5"/>
    <w:rsid w:val="006653E2"/>
    <w:rsid w:val="00665530"/>
    <w:rsid w:val="006673A0"/>
    <w:rsid w:val="006676B0"/>
    <w:rsid w:val="00670743"/>
    <w:rsid w:val="00670816"/>
    <w:rsid w:val="00670F65"/>
    <w:rsid w:val="00672F14"/>
    <w:rsid w:val="00674945"/>
    <w:rsid w:val="006765D5"/>
    <w:rsid w:val="00676997"/>
    <w:rsid w:val="00676D04"/>
    <w:rsid w:val="006770F8"/>
    <w:rsid w:val="00677946"/>
    <w:rsid w:val="00680759"/>
    <w:rsid w:val="00681450"/>
    <w:rsid w:val="00682838"/>
    <w:rsid w:val="006846D5"/>
    <w:rsid w:val="006853C8"/>
    <w:rsid w:val="00686500"/>
    <w:rsid w:val="00687739"/>
    <w:rsid w:val="00690121"/>
    <w:rsid w:val="006905E3"/>
    <w:rsid w:val="00691DB2"/>
    <w:rsid w:val="00692552"/>
    <w:rsid w:val="006943E6"/>
    <w:rsid w:val="00694DD3"/>
    <w:rsid w:val="006977EC"/>
    <w:rsid w:val="006A0BBF"/>
    <w:rsid w:val="006A11A4"/>
    <w:rsid w:val="006A25F7"/>
    <w:rsid w:val="006A3641"/>
    <w:rsid w:val="006A38C8"/>
    <w:rsid w:val="006A44B9"/>
    <w:rsid w:val="006A44E3"/>
    <w:rsid w:val="006A45F1"/>
    <w:rsid w:val="006A5F1F"/>
    <w:rsid w:val="006A73AF"/>
    <w:rsid w:val="006A7835"/>
    <w:rsid w:val="006B0B07"/>
    <w:rsid w:val="006B134E"/>
    <w:rsid w:val="006B167C"/>
    <w:rsid w:val="006B1B44"/>
    <w:rsid w:val="006B1CBD"/>
    <w:rsid w:val="006B219D"/>
    <w:rsid w:val="006B36E5"/>
    <w:rsid w:val="006B3F12"/>
    <w:rsid w:val="006B4174"/>
    <w:rsid w:val="006B44EC"/>
    <w:rsid w:val="006B4C0C"/>
    <w:rsid w:val="006B573F"/>
    <w:rsid w:val="006B6133"/>
    <w:rsid w:val="006B7087"/>
    <w:rsid w:val="006C36CC"/>
    <w:rsid w:val="006C3AD1"/>
    <w:rsid w:val="006C56EF"/>
    <w:rsid w:val="006C66B8"/>
    <w:rsid w:val="006C7776"/>
    <w:rsid w:val="006D117D"/>
    <w:rsid w:val="006D2BE7"/>
    <w:rsid w:val="006D434D"/>
    <w:rsid w:val="006D550E"/>
    <w:rsid w:val="006D7F01"/>
    <w:rsid w:val="006E0C95"/>
    <w:rsid w:val="006E1844"/>
    <w:rsid w:val="006E241A"/>
    <w:rsid w:val="006E2DA0"/>
    <w:rsid w:val="006F100D"/>
    <w:rsid w:val="006F2166"/>
    <w:rsid w:val="006F2B1B"/>
    <w:rsid w:val="006F3FEA"/>
    <w:rsid w:val="006F41ED"/>
    <w:rsid w:val="006F5B54"/>
    <w:rsid w:val="006F5CA8"/>
    <w:rsid w:val="006F69A0"/>
    <w:rsid w:val="006F6DD6"/>
    <w:rsid w:val="0070064B"/>
    <w:rsid w:val="007006AC"/>
    <w:rsid w:val="007010F6"/>
    <w:rsid w:val="00701199"/>
    <w:rsid w:val="00701304"/>
    <w:rsid w:val="00701331"/>
    <w:rsid w:val="00701F7B"/>
    <w:rsid w:val="0070217E"/>
    <w:rsid w:val="00703B82"/>
    <w:rsid w:val="00703B8B"/>
    <w:rsid w:val="00704227"/>
    <w:rsid w:val="0070574F"/>
    <w:rsid w:val="00706023"/>
    <w:rsid w:val="007063D5"/>
    <w:rsid w:val="00707084"/>
    <w:rsid w:val="007074A2"/>
    <w:rsid w:val="00710BC3"/>
    <w:rsid w:val="00711007"/>
    <w:rsid w:val="00711BF5"/>
    <w:rsid w:val="00711FA7"/>
    <w:rsid w:val="00712E31"/>
    <w:rsid w:val="007135FD"/>
    <w:rsid w:val="0071454B"/>
    <w:rsid w:val="00714581"/>
    <w:rsid w:val="00715263"/>
    <w:rsid w:val="007169A0"/>
    <w:rsid w:val="00716DC9"/>
    <w:rsid w:val="007202B9"/>
    <w:rsid w:val="0072031E"/>
    <w:rsid w:val="00722D52"/>
    <w:rsid w:val="00726389"/>
    <w:rsid w:val="0072646E"/>
    <w:rsid w:val="00726729"/>
    <w:rsid w:val="00730DD0"/>
    <w:rsid w:val="00731CF3"/>
    <w:rsid w:val="00731EBE"/>
    <w:rsid w:val="007325C7"/>
    <w:rsid w:val="00732901"/>
    <w:rsid w:val="00733D17"/>
    <w:rsid w:val="00734138"/>
    <w:rsid w:val="007352A5"/>
    <w:rsid w:val="007369AF"/>
    <w:rsid w:val="00736A1A"/>
    <w:rsid w:val="00740140"/>
    <w:rsid w:val="00740849"/>
    <w:rsid w:val="00740A27"/>
    <w:rsid w:val="00740D70"/>
    <w:rsid w:val="007430A5"/>
    <w:rsid w:val="00743248"/>
    <w:rsid w:val="0074367D"/>
    <w:rsid w:val="00743974"/>
    <w:rsid w:val="00745112"/>
    <w:rsid w:val="00745551"/>
    <w:rsid w:val="007455D9"/>
    <w:rsid w:val="0074580F"/>
    <w:rsid w:val="00746BD0"/>
    <w:rsid w:val="00747CE6"/>
    <w:rsid w:val="00752593"/>
    <w:rsid w:val="00754321"/>
    <w:rsid w:val="00754CFA"/>
    <w:rsid w:val="00754F96"/>
    <w:rsid w:val="007579D3"/>
    <w:rsid w:val="00762C4C"/>
    <w:rsid w:val="007652C8"/>
    <w:rsid w:val="007663CB"/>
    <w:rsid w:val="007700FB"/>
    <w:rsid w:val="00770EBD"/>
    <w:rsid w:val="0077101A"/>
    <w:rsid w:val="00772912"/>
    <w:rsid w:val="00772D96"/>
    <w:rsid w:val="00774120"/>
    <w:rsid w:val="007748BD"/>
    <w:rsid w:val="00775A19"/>
    <w:rsid w:val="00777E82"/>
    <w:rsid w:val="00780490"/>
    <w:rsid w:val="00781C78"/>
    <w:rsid w:val="00781CA6"/>
    <w:rsid w:val="007820C5"/>
    <w:rsid w:val="0078210B"/>
    <w:rsid w:val="007831C2"/>
    <w:rsid w:val="0078464A"/>
    <w:rsid w:val="00785012"/>
    <w:rsid w:val="0078545E"/>
    <w:rsid w:val="0078576A"/>
    <w:rsid w:val="00786B67"/>
    <w:rsid w:val="0079060C"/>
    <w:rsid w:val="00792731"/>
    <w:rsid w:val="00792D44"/>
    <w:rsid w:val="0079304C"/>
    <w:rsid w:val="00793606"/>
    <w:rsid w:val="00794B33"/>
    <w:rsid w:val="00795B7C"/>
    <w:rsid w:val="00797F46"/>
    <w:rsid w:val="007A248F"/>
    <w:rsid w:val="007A3FB6"/>
    <w:rsid w:val="007A4DD8"/>
    <w:rsid w:val="007A4F6A"/>
    <w:rsid w:val="007A5814"/>
    <w:rsid w:val="007A6EAA"/>
    <w:rsid w:val="007A7C5F"/>
    <w:rsid w:val="007B0D05"/>
    <w:rsid w:val="007B0F09"/>
    <w:rsid w:val="007B20DA"/>
    <w:rsid w:val="007B40F8"/>
    <w:rsid w:val="007B4A75"/>
    <w:rsid w:val="007B5EB3"/>
    <w:rsid w:val="007B6034"/>
    <w:rsid w:val="007B6E2F"/>
    <w:rsid w:val="007C1545"/>
    <w:rsid w:val="007C16E5"/>
    <w:rsid w:val="007C1EF4"/>
    <w:rsid w:val="007C26C9"/>
    <w:rsid w:val="007C3917"/>
    <w:rsid w:val="007C3B98"/>
    <w:rsid w:val="007C535C"/>
    <w:rsid w:val="007C549B"/>
    <w:rsid w:val="007C6C15"/>
    <w:rsid w:val="007C6C45"/>
    <w:rsid w:val="007C6E9E"/>
    <w:rsid w:val="007D2F53"/>
    <w:rsid w:val="007D4033"/>
    <w:rsid w:val="007D61B8"/>
    <w:rsid w:val="007D6E20"/>
    <w:rsid w:val="007D787D"/>
    <w:rsid w:val="007E21FB"/>
    <w:rsid w:val="007E2A13"/>
    <w:rsid w:val="007E4402"/>
    <w:rsid w:val="007E4B0A"/>
    <w:rsid w:val="007E698B"/>
    <w:rsid w:val="007E6D8D"/>
    <w:rsid w:val="007E7E73"/>
    <w:rsid w:val="007F0C72"/>
    <w:rsid w:val="007F17ED"/>
    <w:rsid w:val="007F2318"/>
    <w:rsid w:val="007F3B6D"/>
    <w:rsid w:val="007F4707"/>
    <w:rsid w:val="007F5DF8"/>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3603"/>
    <w:rsid w:val="008252E5"/>
    <w:rsid w:val="008258B1"/>
    <w:rsid w:val="00825E32"/>
    <w:rsid w:val="00826494"/>
    <w:rsid w:val="00827331"/>
    <w:rsid w:val="00831429"/>
    <w:rsid w:val="00831CDA"/>
    <w:rsid w:val="00832F6E"/>
    <w:rsid w:val="00832FD4"/>
    <w:rsid w:val="00834331"/>
    <w:rsid w:val="00837006"/>
    <w:rsid w:val="008379EC"/>
    <w:rsid w:val="00841C40"/>
    <w:rsid w:val="00841E6C"/>
    <w:rsid w:val="008431D2"/>
    <w:rsid w:val="008433D0"/>
    <w:rsid w:val="00843FAF"/>
    <w:rsid w:val="00845F34"/>
    <w:rsid w:val="0084714F"/>
    <w:rsid w:val="008501A2"/>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3260"/>
    <w:rsid w:val="00874617"/>
    <w:rsid w:val="00875C1D"/>
    <w:rsid w:val="00876B6D"/>
    <w:rsid w:val="00877B3B"/>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A7080"/>
    <w:rsid w:val="008B0A9E"/>
    <w:rsid w:val="008B1022"/>
    <w:rsid w:val="008B14A2"/>
    <w:rsid w:val="008B2157"/>
    <w:rsid w:val="008B3F19"/>
    <w:rsid w:val="008B429D"/>
    <w:rsid w:val="008B50A9"/>
    <w:rsid w:val="008B54F0"/>
    <w:rsid w:val="008B64CA"/>
    <w:rsid w:val="008C0797"/>
    <w:rsid w:val="008C0CFC"/>
    <w:rsid w:val="008C31E7"/>
    <w:rsid w:val="008C334E"/>
    <w:rsid w:val="008C4C6B"/>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E78EE"/>
    <w:rsid w:val="008F0C96"/>
    <w:rsid w:val="008F35EF"/>
    <w:rsid w:val="008F565A"/>
    <w:rsid w:val="008F6377"/>
    <w:rsid w:val="008F6CF2"/>
    <w:rsid w:val="008F6E00"/>
    <w:rsid w:val="008F7500"/>
    <w:rsid w:val="00900559"/>
    <w:rsid w:val="00903C71"/>
    <w:rsid w:val="00905E6C"/>
    <w:rsid w:val="00907763"/>
    <w:rsid w:val="00910E0C"/>
    <w:rsid w:val="00911F2C"/>
    <w:rsid w:val="0091216C"/>
    <w:rsid w:val="00912BE0"/>
    <w:rsid w:val="00914348"/>
    <w:rsid w:val="00917D30"/>
    <w:rsid w:val="00917FB0"/>
    <w:rsid w:val="0092140C"/>
    <w:rsid w:val="00921921"/>
    <w:rsid w:val="00927D27"/>
    <w:rsid w:val="00930084"/>
    <w:rsid w:val="009306CA"/>
    <w:rsid w:val="009320D9"/>
    <w:rsid w:val="00932AD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BC1"/>
    <w:rsid w:val="00943F8C"/>
    <w:rsid w:val="0094479A"/>
    <w:rsid w:val="00944E5E"/>
    <w:rsid w:val="0094583E"/>
    <w:rsid w:val="00945F10"/>
    <w:rsid w:val="00945FF1"/>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0A6F"/>
    <w:rsid w:val="00960C3A"/>
    <w:rsid w:val="00961CB5"/>
    <w:rsid w:val="00962529"/>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55B"/>
    <w:rsid w:val="00993818"/>
    <w:rsid w:val="00993D97"/>
    <w:rsid w:val="009944AF"/>
    <w:rsid w:val="009951D5"/>
    <w:rsid w:val="009978C8"/>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4EE0"/>
    <w:rsid w:val="009B5193"/>
    <w:rsid w:val="009B55D6"/>
    <w:rsid w:val="009B5608"/>
    <w:rsid w:val="009B59E1"/>
    <w:rsid w:val="009B5FD5"/>
    <w:rsid w:val="009B6072"/>
    <w:rsid w:val="009B6B68"/>
    <w:rsid w:val="009B7BB3"/>
    <w:rsid w:val="009B7F89"/>
    <w:rsid w:val="009C007B"/>
    <w:rsid w:val="009C020D"/>
    <w:rsid w:val="009C1410"/>
    <w:rsid w:val="009C1C89"/>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E72CD"/>
    <w:rsid w:val="009E7856"/>
    <w:rsid w:val="009F0002"/>
    <w:rsid w:val="009F007F"/>
    <w:rsid w:val="009F01B7"/>
    <w:rsid w:val="009F1C06"/>
    <w:rsid w:val="009F1CDC"/>
    <w:rsid w:val="009F3559"/>
    <w:rsid w:val="009F3A54"/>
    <w:rsid w:val="009F3B79"/>
    <w:rsid w:val="009F419A"/>
    <w:rsid w:val="009F7049"/>
    <w:rsid w:val="009F7352"/>
    <w:rsid w:val="009F77E6"/>
    <w:rsid w:val="00A00D3C"/>
    <w:rsid w:val="00A0108D"/>
    <w:rsid w:val="00A01F77"/>
    <w:rsid w:val="00A033CB"/>
    <w:rsid w:val="00A03E0F"/>
    <w:rsid w:val="00A063CF"/>
    <w:rsid w:val="00A06583"/>
    <w:rsid w:val="00A07479"/>
    <w:rsid w:val="00A074E2"/>
    <w:rsid w:val="00A07A6E"/>
    <w:rsid w:val="00A102D0"/>
    <w:rsid w:val="00A1115E"/>
    <w:rsid w:val="00A11F01"/>
    <w:rsid w:val="00A12276"/>
    <w:rsid w:val="00A1245C"/>
    <w:rsid w:val="00A13AA9"/>
    <w:rsid w:val="00A13BC8"/>
    <w:rsid w:val="00A14C41"/>
    <w:rsid w:val="00A14D1F"/>
    <w:rsid w:val="00A152AA"/>
    <w:rsid w:val="00A15308"/>
    <w:rsid w:val="00A1604D"/>
    <w:rsid w:val="00A167AC"/>
    <w:rsid w:val="00A201EF"/>
    <w:rsid w:val="00A2469A"/>
    <w:rsid w:val="00A25689"/>
    <w:rsid w:val="00A26EA2"/>
    <w:rsid w:val="00A2741F"/>
    <w:rsid w:val="00A2783B"/>
    <w:rsid w:val="00A27C88"/>
    <w:rsid w:val="00A30D41"/>
    <w:rsid w:val="00A318E6"/>
    <w:rsid w:val="00A31D0C"/>
    <w:rsid w:val="00A347B6"/>
    <w:rsid w:val="00A34AC4"/>
    <w:rsid w:val="00A3586E"/>
    <w:rsid w:val="00A36698"/>
    <w:rsid w:val="00A371AC"/>
    <w:rsid w:val="00A374E4"/>
    <w:rsid w:val="00A41842"/>
    <w:rsid w:val="00A426A9"/>
    <w:rsid w:val="00A4359C"/>
    <w:rsid w:val="00A454CC"/>
    <w:rsid w:val="00A4688D"/>
    <w:rsid w:val="00A470E3"/>
    <w:rsid w:val="00A47F67"/>
    <w:rsid w:val="00A5027A"/>
    <w:rsid w:val="00A511D8"/>
    <w:rsid w:val="00A5193B"/>
    <w:rsid w:val="00A52A05"/>
    <w:rsid w:val="00A53C90"/>
    <w:rsid w:val="00A53E24"/>
    <w:rsid w:val="00A54B9A"/>
    <w:rsid w:val="00A57CC8"/>
    <w:rsid w:val="00A61A7A"/>
    <w:rsid w:val="00A64482"/>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35B"/>
    <w:rsid w:val="00A87AB6"/>
    <w:rsid w:val="00A900F3"/>
    <w:rsid w:val="00A90E92"/>
    <w:rsid w:val="00A94979"/>
    <w:rsid w:val="00A9522A"/>
    <w:rsid w:val="00A95857"/>
    <w:rsid w:val="00A95BDA"/>
    <w:rsid w:val="00A97738"/>
    <w:rsid w:val="00AA0658"/>
    <w:rsid w:val="00AA1382"/>
    <w:rsid w:val="00AA1D97"/>
    <w:rsid w:val="00AA3A7D"/>
    <w:rsid w:val="00AA3D72"/>
    <w:rsid w:val="00AA3DD3"/>
    <w:rsid w:val="00AA5438"/>
    <w:rsid w:val="00AA73DC"/>
    <w:rsid w:val="00AA76DD"/>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394"/>
    <w:rsid w:val="00AC5F33"/>
    <w:rsid w:val="00AC7CE4"/>
    <w:rsid w:val="00AD14B9"/>
    <w:rsid w:val="00AD1E23"/>
    <w:rsid w:val="00AD21FD"/>
    <w:rsid w:val="00AD2455"/>
    <w:rsid w:val="00AD42EB"/>
    <w:rsid w:val="00AD47D9"/>
    <w:rsid w:val="00AD4ED7"/>
    <w:rsid w:val="00AD5474"/>
    <w:rsid w:val="00AD55B6"/>
    <w:rsid w:val="00AD7011"/>
    <w:rsid w:val="00AD77BC"/>
    <w:rsid w:val="00AE094A"/>
    <w:rsid w:val="00AE0D87"/>
    <w:rsid w:val="00AE1F8E"/>
    <w:rsid w:val="00AE3F46"/>
    <w:rsid w:val="00AE5B8C"/>
    <w:rsid w:val="00AE5CE8"/>
    <w:rsid w:val="00AE7800"/>
    <w:rsid w:val="00AF0606"/>
    <w:rsid w:val="00AF3B6C"/>
    <w:rsid w:val="00AF4691"/>
    <w:rsid w:val="00AF5FB9"/>
    <w:rsid w:val="00AF71CE"/>
    <w:rsid w:val="00AF786E"/>
    <w:rsid w:val="00AF7D00"/>
    <w:rsid w:val="00B00306"/>
    <w:rsid w:val="00B0343E"/>
    <w:rsid w:val="00B039DF"/>
    <w:rsid w:val="00B04762"/>
    <w:rsid w:val="00B04BE6"/>
    <w:rsid w:val="00B055B2"/>
    <w:rsid w:val="00B056FF"/>
    <w:rsid w:val="00B062A1"/>
    <w:rsid w:val="00B07341"/>
    <w:rsid w:val="00B11067"/>
    <w:rsid w:val="00B110AF"/>
    <w:rsid w:val="00B13692"/>
    <w:rsid w:val="00B13A22"/>
    <w:rsid w:val="00B13A7A"/>
    <w:rsid w:val="00B13FAD"/>
    <w:rsid w:val="00B15CDA"/>
    <w:rsid w:val="00B17A19"/>
    <w:rsid w:val="00B17D0B"/>
    <w:rsid w:val="00B20FDF"/>
    <w:rsid w:val="00B21B56"/>
    <w:rsid w:val="00B226DC"/>
    <w:rsid w:val="00B2523C"/>
    <w:rsid w:val="00B26C90"/>
    <w:rsid w:val="00B26EF0"/>
    <w:rsid w:val="00B3049F"/>
    <w:rsid w:val="00B3084F"/>
    <w:rsid w:val="00B31A2D"/>
    <w:rsid w:val="00B32067"/>
    <w:rsid w:val="00B3256F"/>
    <w:rsid w:val="00B32F72"/>
    <w:rsid w:val="00B334C4"/>
    <w:rsid w:val="00B3497A"/>
    <w:rsid w:val="00B36FDF"/>
    <w:rsid w:val="00B37315"/>
    <w:rsid w:val="00B373D2"/>
    <w:rsid w:val="00B3747B"/>
    <w:rsid w:val="00B37DB2"/>
    <w:rsid w:val="00B40FC1"/>
    <w:rsid w:val="00B41F28"/>
    <w:rsid w:val="00B426A1"/>
    <w:rsid w:val="00B4273A"/>
    <w:rsid w:val="00B4356C"/>
    <w:rsid w:val="00B451A8"/>
    <w:rsid w:val="00B45AFC"/>
    <w:rsid w:val="00B471A3"/>
    <w:rsid w:val="00B47CA4"/>
    <w:rsid w:val="00B50F0D"/>
    <w:rsid w:val="00B512F7"/>
    <w:rsid w:val="00B52C5F"/>
    <w:rsid w:val="00B55041"/>
    <w:rsid w:val="00B55F10"/>
    <w:rsid w:val="00B56468"/>
    <w:rsid w:val="00B5661B"/>
    <w:rsid w:val="00B56E6D"/>
    <w:rsid w:val="00B5747D"/>
    <w:rsid w:val="00B57669"/>
    <w:rsid w:val="00B57D46"/>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9FE"/>
    <w:rsid w:val="00B85AD7"/>
    <w:rsid w:val="00B908E0"/>
    <w:rsid w:val="00B90FBE"/>
    <w:rsid w:val="00B9257B"/>
    <w:rsid w:val="00B92840"/>
    <w:rsid w:val="00B93211"/>
    <w:rsid w:val="00B9380D"/>
    <w:rsid w:val="00B96CBC"/>
    <w:rsid w:val="00BA13BB"/>
    <w:rsid w:val="00BA1569"/>
    <w:rsid w:val="00BA1957"/>
    <w:rsid w:val="00BA278E"/>
    <w:rsid w:val="00BA2C3C"/>
    <w:rsid w:val="00BA3642"/>
    <w:rsid w:val="00BA3F39"/>
    <w:rsid w:val="00BA5E17"/>
    <w:rsid w:val="00BB0A8E"/>
    <w:rsid w:val="00BB1583"/>
    <w:rsid w:val="00BB1F16"/>
    <w:rsid w:val="00BB37B9"/>
    <w:rsid w:val="00BB3EC9"/>
    <w:rsid w:val="00BB77B3"/>
    <w:rsid w:val="00BB79A0"/>
    <w:rsid w:val="00BC0231"/>
    <w:rsid w:val="00BC1628"/>
    <w:rsid w:val="00BC1995"/>
    <w:rsid w:val="00BC46BF"/>
    <w:rsid w:val="00BC4DC6"/>
    <w:rsid w:val="00BC60F2"/>
    <w:rsid w:val="00BC6B90"/>
    <w:rsid w:val="00BC6BDF"/>
    <w:rsid w:val="00BC7CB6"/>
    <w:rsid w:val="00BD0E58"/>
    <w:rsid w:val="00BD1472"/>
    <w:rsid w:val="00BD1541"/>
    <w:rsid w:val="00BD179D"/>
    <w:rsid w:val="00BD6802"/>
    <w:rsid w:val="00BD6A82"/>
    <w:rsid w:val="00BE09ED"/>
    <w:rsid w:val="00BE0C5B"/>
    <w:rsid w:val="00BE433F"/>
    <w:rsid w:val="00BE434C"/>
    <w:rsid w:val="00BE4909"/>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6A1"/>
    <w:rsid w:val="00C10B31"/>
    <w:rsid w:val="00C118CB"/>
    <w:rsid w:val="00C13C6C"/>
    <w:rsid w:val="00C14115"/>
    <w:rsid w:val="00C142F2"/>
    <w:rsid w:val="00C15D77"/>
    <w:rsid w:val="00C171B1"/>
    <w:rsid w:val="00C17B4F"/>
    <w:rsid w:val="00C20AC3"/>
    <w:rsid w:val="00C20F5F"/>
    <w:rsid w:val="00C212A7"/>
    <w:rsid w:val="00C217B8"/>
    <w:rsid w:val="00C223B0"/>
    <w:rsid w:val="00C23A7E"/>
    <w:rsid w:val="00C242B2"/>
    <w:rsid w:val="00C24315"/>
    <w:rsid w:val="00C25DF7"/>
    <w:rsid w:val="00C25E88"/>
    <w:rsid w:val="00C26CB0"/>
    <w:rsid w:val="00C27A3C"/>
    <w:rsid w:val="00C30053"/>
    <w:rsid w:val="00C3251D"/>
    <w:rsid w:val="00C33CC5"/>
    <w:rsid w:val="00C34673"/>
    <w:rsid w:val="00C35EAA"/>
    <w:rsid w:val="00C36DBF"/>
    <w:rsid w:val="00C36F16"/>
    <w:rsid w:val="00C42295"/>
    <w:rsid w:val="00C42D56"/>
    <w:rsid w:val="00C435A1"/>
    <w:rsid w:val="00C45A58"/>
    <w:rsid w:val="00C50537"/>
    <w:rsid w:val="00C50678"/>
    <w:rsid w:val="00C50E9A"/>
    <w:rsid w:val="00C51CB5"/>
    <w:rsid w:val="00C51DEF"/>
    <w:rsid w:val="00C525D5"/>
    <w:rsid w:val="00C52D7E"/>
    <w:rsid w:val="00C54591"/>
    <w:rsid w:val="00C5597E"/>
    <w:rsid w:val="00C56AED"/>
    <w:rsid w:val="00C571DF"/>
    <w:rsid w:val="00C60E7E"/>
    <w:rsid w:val="00C619CA"/>
    <w:rsid w:val="00C61CE7"/>
    <w:rsid w:val="00C630DB"/>
    <w:rsid w:val="00C63276"/>
    <w:rsid w:val="00C63643"/>
    <w:rsid w:val="00C638C5"/>
    <w:rsid w:val="00C643CA"/>
    <w:rsid w:val="00C6496B"/>
    <w:rsid w:val="00C64F4A"/>
    <w:rsid w:val="00C652B7"/>
    <w:rsid w:val="00C66248"/>
    <w:rsid w:val="00C6659A"/>
    <w:rsid w:val="00C679DD"/>
    <w:rsid w:val="00C70BC6"/>
    <w:rsid w:val="00C7109C"/>
    <w:rsid w:val="00C72271"/>
    <w:rsid w:val="00C72C65"/>
    <w:rsid w:val="00C730DD"/>
    <w:rsid w:val="00C74119"/>
    <w:rsid w:val="00C74FC0"/>
    <w:rsid w:val="00C81CF7"/>
    <w:rsid w:val="00C839F7"/>
    <w:rsid w:val="00C84709"/>
    <w:rsid w:val="00C848A8"/>
    <w:rsid w:val="00C84DD2"/>
    <w:rsid w:val="00C87002"/>
    <w:rsid w:val="00C906B0"/>
    <w:rsid w:val="00C95CE5"/>
    <w:rsid w:val="00C963A4"/>
    <w:rsid w:val="00C97439"/>
    <w:rsid w:val="00C97752"/>
    <w:rsid w:val="00CA035A"/>
    <w:rsid w:val="00CA060B"/>
    <w:rsid w:val="00CA2721"/>
    <w:rsid w:val="00CA3151"/>
    <w:rsid w:val="00CA3BCE"/>
    <w:rsid w:val="00CA3D72"/>
    <w:rsid w:val="00CA638E"/>
    <w:rsid w:val="00CA6975"/>
    <w:rsid w:val="00CA72FA"/>
    <w:rsid w:val="00CA7DFB"/>
    <w:rsid w:val="00CB0020"/>
    <w:rsid w:val="00CB0F2C"/>
    <w:rsid w:val="00CB1C5B"/>
    <w:rsid w:val="00CB1E26"/>
    <w:rsid w:val="00CB31B0"/>
    <w:rsid w:val="00CB5E1D"/>
    <w:rsid w:val="00CB5E2F"/>
    <w:rsid w:val="00CB6373"/>
    <w:rsid w:val="00CB76ED"/>
    <w:rsid w:val="00CC03DC"/>
    <w:rsid w:val="00CC147F"/>
    <w:rsid w:val="00CC15B1"/>
    <w:rsid w:val="00CC1B5C"/>
    <w:rsid w:val="00CC242A"/>
    <w:rsid w:val="00CC2F73"/>
    <w:rsid w:val="00CC4D46"/>
    <w:rsid w:val="00CC5027"/>
    <w:rsid w:val="00CC6486"/>
    <w:rsid w:val="00CC705E"/>
    <w:rsid w:val="00CC7589"/>
    <w:rsid w:val="00CC7B8C"/>
    <w:rsid w:val="00CD124F"/>
    <w:rsid w:val="00CD3273"/>
    <w:rsid w:val="00CD3333"/>
    <w:rsid w:val="00CD3DEA"/>
    <w:rsid w:val="00CD48FC"/>
    <w:rsid w:val="00CD5322"/>
    <w:rsid w:val="00CD5626"/>
    <w:rsid w:val="00CD56F5"/>
    <w:rsid w:val="00CD5FAA"/>
    <w:rsid w:val="00CD6367"/>
    <w:rsid w:val="00CD6A00"/>
    <w:rsid w:val="00CD703E"/>
    <w:rsid w:val="00CD7632"/>
    <w:rsid w:val="00CE1617"/>
    <w:rsid w:val="00CE1767"/>
    <w:rsid w:val="00CE191E"/>
    <w:rsid w:val="00CE1989"/>
    <w:rsid w:val="00CE3841"/>
    <w:rsid w:val="00CE5690"/>
    <w:rsid w:val="00CE5A23"/>
    <w:rsid w:val="00CF0FDF"/>
    <w:rsid w:val="00CF3CB2"/>
    <w:rsid w:val="00CF546D"/>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2080B"/>
    <w:rsid w:val="00D20C4E"/>
    <w:rsid w:val="00D217DA"/>
    <w:rsid w:val="00D21FC7"/>
    <w:rsid w:val="00D24317"/>
    <w:rsid w:val="00D246D5"/>
    <w:rsid w:val="00D25C10"/>
    <w:rsid w:val="00D26CDC"/>
    <w:rsid w:val="00D27DCA"/>
    <w:rsid w:val="00D32572"/>
    <w:rsid w:val="00D35CD8"/>
    <w:rsid w:val="00D35F82"/>
    <w:rsid w:val="00D3739C"/>
    <w:rsid w:val="00D4005C"/>
    <w:rsid w:val="00D40E23"/>
    <w:rsid w:val="00D41855"/>
    <w:rsid w:val="00D4199A"/>
    <w:rsid w:val="00D4229B"/>
    <w:rsid w:val="00D4409D"/>
    <w:rsid w:val="00D44240"/>
    <w:rsid w:val="00D45BE8"/>
    <w:rsid w:val="00D476EC"/>
    <w:rsid w:val="00D522EA"/>
    <w:rsid w:val="00D52715"/>
    <w:rsid w:val="00D52DF9"/>
    <w:rsid w:val="00D5538C"/>
    <w:rsid w:val="00D55B7B"/>
    <w:rsid w:val="00D56163"/>
    <w:rsid w:val="00D57789"/>
    <w:rsid w:val="00D6065F"/>
    <w:rsid w:val="00D60709"/>
    <w:rsid w:val="00D60A43"/>
    <w:rsid w:val="00D60C0B"/>
    <w:rsid w:val="00D62798"/>
    <w:rsid w:val="00D655B2"/>
    <w:rsid w:val="00D662AB"/>
    <w:rsid w:val="00D666CC"/>
    <w:rsid w:val="00D669C3"/>
    <w:rsid w:val="00D67699"/>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6"/>
    <w:rsid w:val="00DB16DF"/>
    <w:rsid w:val="00DB305D"/>
    <w:rsid w:val="00DB45B3"/>
    <w:rsid w:val="00DB7753"/>
    <w:rsid w:val="00DC0B0E"/>
    <w:rsid w:val="00DC26BC"/>
    <w:rsid w:val="00DC307A"/>
    <w:rsid w:val="00DC4D8C"/>
    <w:rsid w:val="00DC5A17"/>
    <w:rsid w:val="00DD020B"/>
    <w:rsid w:val="00DD0B7E"/>
    <w:rsid w:val="00DD12E4"/>
    <w:rsid w:val="00DD1823"/>
    <w:rsid w:val="00DD1C8E"/>
    <w:rsid w:val="00DD3221"/>
    <w:rsid w:val="00DD325F"/>
    <w:rsid w:val="00DD33D3"/>
    <w:rsid w:val="00DD38AB"/>
    <w:rsid w:val="00DD55A4"/>
    <w:rsid w:val="00DD61E0"/>
    <w:rsid w:val="00DD7603"/>
    <w:rsid w:val="00DD7730"/>
    <w:rsid w:val="00DD7F4A"/>
    <w:rsid w:val="00DE07E1"/>
    <w:rsid w:val="00DE1B43"/>
    <w:rsid w:val="00DE454E"/>
    <w:rsid w:val="00DE7B7C"/>
    <w:rsid w:val="00DF40CF"/>
    <w:rsid w:val="00DF5398"/>
    <w:rsid w:val="00DF62A0"/>
    <w:rsid w:val="00E012EC"/>
    <w:rsid w:val="00E018D4"/>
    <w:rsid w:val="00E02708"/>
    <w:rsid w:val="00E03995"/>
    <w:rsid w:val="00E050B1"/>
    <w:rsid w:val="00E051A4"/>
    <w:rsid w:val="00E05271"/>
    <w:rsid w:val="00E0590C"/>
    <w:rsid w:val="00E101CD"/>
    <w:rsid w:val="00E1021E"/>
    <w:rsid w:val="00E10339"/>
    <w:rsid w:val="00E109B4"/>
    <w:rsid w:val="00E12CDD"/>
    <w:rsid w:val="00E16C37"/>
    <w:rsid w:val="00E17509"/>
    <w:rsid w:val="00E178CB"/>
    <w:rsid w:val="00E23CF3"/>
    <w:rsid w:val="00E24E95"/>
    <w:rsid w:val="00E2542D"/>
    <w:rsid w:val="00E255BD"/>
    <w:rsid w:val="00E26DFA"/>
    <w:rsid w:val="00E2749B"/>
    <w:rsid w:val="00E276D3"/>
    <w:rsid w:val="00E30133"/>
    <w:rsid w:val="00E3332B"/>
    <w:rsid w:val="00E33735"/>
    <w:rsid w:val="00E34193"/>
    <w:rsid w:val="00E348CB"/>
    <w:rsid w:val="00E348F8"/>
    <w:rsid w:val="00E34D9F"/>
    <w:rsid w:val="00E355E2"/>
    <w:rsid w:val="00E40773"/>
    <w:rsid w:val="00E44E29"/>
    <w:rsid w:val="00E45C90"/>
    <w:rsid w:val="00E45CD4"/>
    <w:rsid w:val="00E45FA7"/>
    <w:rsid w:val="00E46FF8"/>
    <w:rsid w:val="00E47D0F"/>
    <w:rsid w:val="00E500FD"/>
    <w:rsid w:val="00E50EF4"/>
    <w:rsid w:val="00E511D9"/>
    <w:rsid w:val="00E53993"/>
    <w:rsid w:val="00E546BE"/>
    <w:rsid w:val="00E552BD"/>
    <w:rsid w:val="00E57763"/>
    <w:rsid w:val="00E57B6D"/>
    <w:rsid w:val="00E615FD"/>
    <w:rsid w:val="00E61F70"/>
    <w:rsid w:val="00E63184"/>
    <w:rsid w:val="00E6498C"/>
    <w:rsid w:val="00E64AFF"/>
    <w:rsid w:val="00E64B81"/>
    <w:rsid w:val="00E64FD4"/>
    <w:rsid w:val="00E6759B"/>
    <w:rsid w:val="00E67D85"/>
    <w:rsid w:val="00E70A17"/>
    <w:rsid w:val="00E710B1"/>
    <w:rsid w:val="00E71975"/>
    <w:rsid w:val="00E7297A"/>
    <w:rsid w:val="00E72ED5"/>
    <w:rsid w:val="00E731B9"/>
    <w:rsid w:val="00E75722"/>
    <w:rsid w:val="00E7598D"/>
    <w:rsid w:val="00E76550"/>
    <w:rsid w:val="00E76AFB"/>
    <w:rsid w:val="00E77D66"/>
    <w:rsid w:val="00E81885"/>
    <w:rsid w:val="00E8387C"/>
    <w:rsid w:val="00E84549"/>
    <w:rsid w:val="00E85F95"/>
    <w:rsid w:val="00E867D3"/>
    <w:rsid w:val="00E90D2C"/>
    <w:rsid w:val="00E91A5C"/>
    <w:rsid w:val="00E955A2"/>
    <w:rsid w:val="00E95B76"/>
    <w:rsid w:val="00E9630F"/>
    <w:rsid w:val="00EA1EE4"/>
    <w:rsid w:val="00EA1F89"/>
    <w:rsid w:val="00EA2E89"/>
    <w:rsid w:val="00EA39DE"/>
    <w:rsid w:val="00EA4878"/>
    <w:rsid w:val="00EA4E4C"/>
    <w:rsid w:val="00EA5450"/>
    <w:rsid w:val="00EA5CF4"/>
    <w:rsid w:val="00EA68A8"/>
    <w:rsid w:val="00EA70FC"/>
    <w:rsid w:val="00EB0D6A"/>
    <w:rsid w:val="00EB0EAE"/>
    <w:rsid w:val="00EB37EF"/>
    <w:rsid w:val="00EB382E"/>
    <w:rsid w:val="00EB3838"/>
    <w:rsid w:val="00EB3C2D"/>
    <w:rsid w:val="00EB51AC"/>
    <w:rsid w:val="00EB68AA"/>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3ED"/>
    <w:rsid w:val="00ED1E50"/>
    <w:rsid w:val="00ED301C"/>
    <w:rsid w:val="00ED3813"/>
    <w:rsid w:val="00ED38DB"/>
    <w:rsid w:val="00ED3978"/>
    <w:rsid w:val="00ED58C6"/>
    <w:rsid w:val="00ED7D41"/>
    <w:rsid w:val="00EE022F"/>
    <w:rsid w:val="00EE31C4"/>
    <w:rsid w:val="00EE4303"/>
    <w:rsid w:val="00EE56A9"/>
    <w:rsid w:val="00EE5B0F"/>
    <w:rsid w:val="00EE636D"/>
    <w:rsid w:val="00EF0238"/>
    <w:rsid w:val="00EF0B99"/>
    <w:rsid w:val="00EF11F3"/>
    <w:rsid w:val="00EF2884"/>
    <w:rsid w:val="00EF2A70"/>
    <w:rsid w:val="00EF3AC8"/>
    <w:rsid w:val="00EF4012"/>
    <w:rsid w:val="00EF5143"/>
    <w:rsid w:val="00EF5BCC"/>
    <w:rsid w:val="00EF60C1"/>
    <w:rsid w:val="00EF61A1"/>
    <w:rsid w:val="00EF62B8"/>
    <w:rsid w:val="00EF7215"/>
    <w:rsid w:val="00EF7612"/>
    <w:rsid w:val="00EF76D9"/>
    <w:rsid w:val="00EF7743"/>
    <w:rsid w:val="00F033A6"/>
    <w:rsid w:val="00F0480B"/>
    <w:rsid w:val="00F05B4A"/>
    <w:rsid w:val="00F06CF0"/>
    <w:rsid w:val="00F0767B"/>
    <w:rsid w:val="00F076D1"/>
    <w:rsid w:val="00F07866"/>
    <w:rsid w:val="00F1275B"/>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27F"/>
    <w:rsid w:val="00F33B1C"/>
    <w:rsid w:val="00F35FAC"/>
    <w:rsid w:val="00F377DC"/>
    <w:rsid w:val="00F379C9"/>
    <w:rsid w:val="00F37C61"/>
    <w:rsid w:val="00F40D89"/>
    <w:rsid w:val="00F40E7D"/>
    <w:rsid w:val="00F40F5F"/>
    <w:rsid w:val="00F42226"/>
    <w:rsid w:val="00F4331A"/>
    <w:rsid w:val="00F43553"/>
    <w:rsid w:val="00F43B30"/>
    <w:rsid w:val="00F4414D"/>
    <w:rsid w:val="00F441F8"/>
    <w:rsid w:val="00F45057"/>
    <w:rsid w:val="00F4719E"/>
    <w:rsid w:val="00F474E8"/>
    <w:rsid w:val="00F4783E"/>
    <w:rsid w:val="00F500D1"/>
    <w:rsid w:val="00F508AF"/>
    <w:rsid w:val="00F50BC5"/>
    <w:rsid w:val="00F50F55"/>
    <w:rsid w:val="00F50FDC"/>
    <w:rsid w:val="00F51187"/>
    <w:rsid w:val="00F511CB"/>
    <w:rsid w:val="00F5279E"/>
    <w:rsid w:val="00F5398C"/>
    <w:rsid w:val="00F575E6"/>
    <w:rsid w:val="00F63532"/>
    <w:rsid w:val="00F637D7"/>
    <w:rsid w:val="00F63B49"/>
    <w:rsid w:val="00F64B15"/>
    <w:rsid w:val="00F64BE7"/>
    <w:rsid w:val="00F6637F"/>
    <w:rsid w:val="00F67BD1"/>
    <w:rsid w:val="00F67E4D"/>
    <w:rsid w:val="00F707F0"/>
    <w:rsid w:val="00F70E3B"/>
    <w:rsid w:val="00F72EE9"/>
    <w:rsid w:val="00F74E81"/>
    <w:rsid w:val="00F758BF"/>
    <w:rsid w:val="00F76010"/>
    <w:rsid w:val="00F76A2F"/>
    <w:rsid w:val="00F77258"/>
    <w:rsid w:val="00F77957"/>
    <w:rsid w:val="00F822D3"/>
    <w:rsid w:val="00F827BD"/>
    <w:rsid w:val="00F844EE"/>
    <w:rsid w:val="00F8663A"/>
    <w:rsid w:val="00F930F5"/>
    <w:rsid w:val="00F93BAD"/>
    <w:rsid w:val="00F9424F"/>
    <w:rsid w:val="00F9429F"/>
    <w:rsid w:val="00F94F92"/>
    <w:rsid w:val="00F9570A"/>
    <w:rsid w:val="00F95867"/>
    <w:rsid w:val="00F966CD"/>
    <w:rsid w:val="00F97CD9"/>
    <w:rsid w:val="00FA089C"/>
    <w:rsid w:val="00FA162C"/>
    <w:rsid w:val="00FA1CB7"/>
    <w:rsid w:val="00FA211F"/>
    <w:rsid w:val="00FA5A8A"/>
    <w:rsid w:val="00FA6EE3"/>
    <w:rsid w:val="00FA77D5"/>
    <w:rsid w:val="00FB33A6"/>
    <w:rsid w:val="00FB5930"/>
    <w:rsid w:val="00FB5E56"/>
    <w:rsid w:val="00FB645C"/>
    <w:rsid w:val="00FB645F"/>
    <w:rsid w:val="00FB6558"/>
    <w:rsid w:val="00FB6C94"/>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983"/>
    <w:rsid w:val="00FD2FB6"/>
    <w:rsid w:val="00FD35A6"/>
    <w:rsid w:val="00FD6A5A"/>
    <w:rsid w:val="00FE029F"/>
    <w:rsid w:val="00FE0428"/>
    <w:rsid w:val="00FE08B7"/>
    <w:rsid w:val="00FE0974"/>
    <w:rsid w:val="00FE2717"/>
    <w:rsid w:val="00FE32F6"/>
    <w:rsid w:val="00FE33FF"/>
    <w:rsid w:val="00FE42F1"/>
    <w:rsid w:val="00FE44EE"/>
    <w:rsid w:val="00FE4571"/>
    <w:rsid w:val="00FE654B"/>
    <w:rsid w:val="00FE6B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A71013F"/>
  <w15:docId w15:val="{9EC57028-82FC-4ACD-A67C-EFF4E49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Revision">
    <w:name w:val="Revision"/>
    <w:hidden/>
    <w:uiPriority w:val="99"/>
    <w:semiHidden/>
    <w:rsid w:val="006B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6622">
      <w:bodyDiv w:val="1"/>
      <w:marLeft w:val="0"/>
      <w:marRight w:val="0"/>
      <w:marTop w:val="0"/>
      <w:marBottom w:val="0"/>
      <w:divBdr>
        <w:top w:val="none" w:sz="0" w:space="0" w:color="auto"/>
        <w:left w:val="none" w:sz="0" w:space="0" w:color="auto"/>
        <w:bottom w:val="none" w:sz="0" w:space="0" w:color="auto"/>
        <w:right w:val="none" w:sz="0" w:space="0" w:color="auto"/>
      </w:divBdr>
      <w:divsChild>
        <w:div w:id="692263911">
          <w:marLeft w:val="0"/>
          <w:marRight w:val="0"/>
          <w:marTop w:val="0"/>
          <w:marBottom w:val="0"/>
          <w:divBdr>
            <w:top w:val="none" w:sz="0" w:space="0" w:color="auto"/>
            <w:left w:val="none" w:sz="0" w:space="0" w:color="auto"/>
            <w:bottom w:val="none" w:sz="0" w:space="0" w:color="auto"/>
            <w:right w:val="none" w:sz="0" w:space="0" w:color="auto"/>
          </w:divBdr>
        </w:div>
      </w:divsChild>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intblu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4F0A2-476C-448D-9AD8-6EF91D58A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1708</Words>
  <Characters>9338</Characters>
  <Application>Microsoft Office Word</Application>
  <DocSecurity>4</DocSecurity>
  <Lines>77</Lines>
  <Paragraphs>22</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Field User</dc:creator>
  <cp:lastModifiedBy>Field User</cp:lastModifiedBy>
  <cp:revision>2</cp:revision>
  <cp:lastPrinted>2018-05-08T15:53:00Z</cp:lastPrinted>
  <dcterms:created xsi:type="dcterms:W3CDTF">2020-03-18T19:54:00Z</dcterms:created>
  <dcterms:modified xsi:type="dcterms:W3CDTF">2020-03-18T19:54:00Z</dcterms:modified>
</cp:coreProperties>
</file>